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54"/>
        <w:tblW w:w="24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45"/>
      </w:tblGrid>
      <w:tr w:rsidRPr="004676E5" w:rsidR="004676E5" w:rsidTr="5B61E652" w14:paraId="12770DAE" w14:textId="77777777">
        <w:tc>
          <w:tcPr>
            <w:tcW w:w="2445" w:type="dxa"/>
            <w:shd w:val="clear" w:color="auto" w:fill="auto"/>
            <w:tcMar/>
          </w:tcPr>
          <w:p w:rsidRPr="00EE05C6" w:rsidR="004676E5" w:rsidP="12643D73" w:rsidRDefault="00EE05C6" w14:paraId="70B2B282" w14:textId="2F60D8D0">
            <w:pPr>
              <w:adjustRightInd w:val="0"/>
              <w:spacing w:line="0" w:lineRule="atLeast"/>
              <w:jc w:val="center"/>
              <w:textAlignment w:val="baseline"/>
              <w:rPr>
                <w:rFonts w:ascii="Times New Roman" w:hAnsi="Times New Roman"/>
                <w:snapToGrid/>
                <w:sz w:val="21"/>
                <w:szCs w:val="21"/>
                <w:lang w:val="vi-VN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2025</w:t>
            </w:r>
            <w:r w:rsidRPr="12643D73" w:rsidR="004676E5">
              <w:rPr>
                <w:rFonts w:hint="eastAsia" w:ascii="Times New Roman" w:hAnsi="Times New Roman"/>
                <w:snapToGrid/>
                <w:sz w:val="21"/>
                <w:szCs w:val="21"/>
                <w:rPrChange w:author="瀨野　裕治" w:date="2025-06-18T09:16:00Z" w:id="0">
                  <w:rPr>
                    <w:rFonts w:hint="eastAsia" w:ascii="Times New Roman" w:hAnsi="Times New Roman"/>
                    <w:sz w:val="21"/>
                    <w:szCs w:val="21"/>
                  </w:rPr>
                </w:rPrChange>
              </w:rPr>
              <w:t>（令和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  <w:r w:rsidRPr="12643D73" w:rsidR="004676E5">
              <w:rPr>
                <w:rFonts w:hint="eastAsia" w:ascii="Times New Roman" w:hAnsi="Times New Roman"/>
                <w:snapToGrid/>
                <w:sz w:val="21"/>
                <w:szCs w:val="21"/>
                <w:rPrChange w:author="瀨野　裕治" w:date="2025-06-18T09:16:00Z" w:id="1">
                  <w:rPr>
                    <w:rFonts w:hint="eastAsia" w:ascii="Times New Roman" w:hAnsi="Times New Roman"/>
                    <w:sz w:val="21"/>
                    <w:szCs w:val="21"/>
                  </w:rPr>
                </w:rPrChange>
              </w:rPr>
              <w:t>）年度用</w:t>
            </w:r>
            <w:r w:rsidRPr="004676E5" w:rsidR="004676E5">
              <w:rPr>
                <w:rFonts w:ascii="Times New Roman" w:hAnsi="Times New Roman"/>
                <w:snapToGrid/>
                <w:sz w:val="21"/>
                <w:szCs w:val="21"/>
              </w:rPr>
              <w:br/>
            </w:r>
            <w:proofErr w:type="spellStart"/>
            <w:r w:rsidRPr="12643D73" w:rsidR="00E139DF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6:00Z" w:id="2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>Năm</w:t>
            </w:r>
            <w:proofErr w:type="spellEnd"/>
            <w:r w:rsidRPr="12643D73" w:rsidR="00E139DF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6:00Z" w:id="3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 xml:space="preserve"> </w:t>
            </w:r>
            <w:proofErr w:type="spellStart"/>
            <w:r w:rsidRPr="12643D73" w:rsidR="00E139DF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6:00Z" w:id="4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>tài</w:t>
            </w:r>
            <w:proofErr w:type="spellEnd"/>
            <w:r w:rsidRPr="12643D73" w:rsidR="00E139DF">
              <w:rPr>
                <w:rFonts w:ascii="Times New Roman" w:hAnsi="Times New Roman"/>
                <w:snapToGrid/>
                <w:sz w:val="21"/>
                <w:szCs w:val="21"/>
                <w:rPrChange w:author="瀨野　裕治" w:date="2025-06-18T09:16:00Z" w:id="5">
                  <w:rPr>
                    <w:rFonts w:ascii="Times New Roman" w:hAnsi="Times New Roman"/>
                    <w:sz w:val="21"/>
                    <w:szCs w:val="21"/>
                  </w:rPr>
                </w:rPrChang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chính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val="vi-VN"/>
              </w:rPr>
              <w:t xml:space="preserve"> 2025</w:t>
            </w:r>
          </w:p>
        </w:tc>
      </w:tr>
    </w:tbl>
    <w:p w:rsidR="001D064D" w:rsidP="00B94BD7" w:rsidRDefault="001D064D" w14:paraId="06F6D5C3" w14:textId="77777777">
      <w:pPr>
        <w:pStyle w:val="Footer"/>
        <w:spacing w:line="0" w:lineRule="atLeast"/>
        <w:jc w:val="center"/>
        <w:rPr>
          <w:ins w:author="大熊　陽子" w:date="2024-05-30T13:35:00Z" w:id="6"/>
          <w:rFonts w:ascii="Times New Roman" w:hAnsi="Times New Roman"/>
          <w:b/>
          <w:bCs/>
          <w:sz w:val="24"/>
          <w:szCs w:val="24"/>
        </w:rPr>
      </w:pPr>
    </w:p>
    <w:p w:rsidRPr="00290621" w:rsidR="00B94BD7" w:rsidP="00B94BD7" w:rsidRDefault="00B94BD7" w14:paraId="7C5487C7" w14:textId="47EBC3C1">
      <w:pPr>
        <w:pStyle w:val="Footer"/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r w:rsidRPr="00290621">
        <w:rPr>
          <w:rFonts w:ascii="Times New Roman" w:hAnsi="Times New Roman"/>
          <w:b/>
          <w:bCs/>
          <w:sz w:val="24"/>
          <w:szCs w:val="21"/>
        </w:rPr>
        <w:t>D</w:t>
      </w:r>
      <w:r w:rsidRPr="00290621">
        <w:rPr>
          <w:rFonts w:ascii="Times New Roman" w:hAnsi="Times New Roman"/>
          <w:b/>
          <w:bCs/>
          <w:sz w:val="24"/>
          <w:szCs w:val="21"/>
        </w:rPr>
        <w:t>．</w:t>
      </w:r>
      <w:proofErr w:type="gramStart"/>
      <w:r w:rsidRPr="00290621">
        <w:rPr>
          <w:rFonts w:ascii="Times New Roman" w:hAnsi="Times New Roman"/>
          <w:b/>
          <w:bCs/>
          <w:sz w:val="24"/>
          <w:szCs w:val="21"/>
        </w:rPr>
        <w:t>事業内容書</w:t>
      </w:r>
      <w:r w:rsidRPr="00290621">
        <w:rPr>
          <w:rFonts w:ascii="Times New Roman" w:hAnsi="Times New Roman"/>
          <w:b/>
          <w:bCs/>
          <w:sz w:val="24"/>
          <w:szCs w:val="21"/>
        </w:rPr>
        <w:t>(</w:t>
      </w:r>
      <w:proofErr w:type="gramEnd"/>
      <w:r w:rsidR="00EE05C6">
        <w:rPr>
          <w:rFonts w:ascii="Times New Roman" w:hAnsi="Times New Roman"/>
          <w:b/>
          <w:bCs/>
          <w:sz w:val="24"/>
          <w:szCs w:val="21"/>
        </w:rPr>
        <w:t>II</w:t>
      </w:r>
      <w:r w:rsidRPr="00290621">
        <w:rPr>
          <w:rFonts w:ascii="Times New Roman" w:hAnsi="Times New Roman"/>
          <w:b/>
          <w:bCs/>
          <w:sz w:val="24"/>
          <w:szCs w:val="21"/>
        </w:rPr>
        <w:t>)</w:t>
      </w:r>
      <w:r w:rsidRPr="00290621">
        <w:rPr>
          <w:rFonts w:ascii="Times New Roman" w:hAnsi="Times New Roman"/>
          <w:b/>
          <w:bCs/>
          <w:sz w:val="24"/>
          <w:szCs w:val="21"/>
        </w:rPr>
        <w:t xml:space="preserve">　会議助成／教材制作助成／自由企画事業</w:t>
      </w:r>
    </w:p>
    <w:p w:rsidR="00B94BD7" w:rsidP="00B94BD7" w:rsidRDefault="008F5BA9" w14:paraId="51E9C6A4" w14:textId="1147EFD1">
      <w:pPr>
        <w:pStyle w:val="Footer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r>
        <w:rPr>
          <w:rFonts w:ascii="Times New Roman" w:hAnsi="Times New Roman"/>
          <w:b/>
          <w:bCs/>
          <w:sz w:val="24"/>
          <w:szCs w:val="21"/>
        </w:rPr>
        <w:t xml:space="preserve">D.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Bản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nội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dung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dự</w:t>
      </w:r>
      <w:proofErr w:type="spellEnd"/>
      <w:r w:rsidR="00B94BD7"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 w:rsidR="00B94BD7">
        <w:rPr>
          <w:rFonts w:ascii="Times New Roman" w:hAnsi="Times New Roman"/>
          <w:b/>
          <w:bCs/>
          <w:sz w:val="24"/>
          <w:szCs w:val="21"/>
        </w:rPr>
        <w:t>án</w:t>
      </w:r>
      <w:proofErr w:type="spellEnd"/>
      <w:r w:rsidRPr="00290621" w:rsidR="00B94BD7">
        <w:rPr>
          <w:rFonts w:ascii="Times New Roman" w:hAnsi="Times New Roman"/>
          <w:b/>
          <w:bCs/>
          <w:sz w:val="24"/>
          <w:szCs w:val="21"/>
        </w:rPr>
        <w:t xml:space="preserve"> (</w:t>
      </w:r>
      <w:r w:rsidR="00EE05C6">
        <w:rPr>
          <w:rFonts w:ascii="Times New Roman" w:hAnsi="Times New Roman"/>
          <w:b/>
          <w:bCs/>
          <w:sz w:val="24"/>
          <w:szCs w:val="21"/>
        </w:rPr>
        <w:t>II</w:t>
      </w:r>
      <w:r w:rsidRPr="00290621" w:rsidR="00B94BD7">
        <w:rPr>
          <w:rFonts w:ascii="Times New Roman" w:hAnsi="Times New Roman"/>
          <w:b/>
          <w:bCs/>
          <w:sz w:val="24"/>
          <w:szCs w:val="21"/>
        </w:rPr>
        <w:t>)</w:t>
      </w:r>
    </w:p>
    <w:p w:rsidRPr="00290621" w:rsidR="00B94BD7" w:rsidP="00B94BD7" w:rsidRDefault="00B94BD7" w14:paraId="10766A68" w14:textId="77777777">
      <w:pPr>
        <w:pStyle w:val="Footer"/>
        <w:tabs>
          <w:tab w:val="clear" w:pos="4252"/>
          <w:tab w:val="clear" w:pos="8504"/>
        </w:tabs>
        <w:spacing w:line="0" w:lineRule="atLeast"/>
        <w:jc w:val="center"/>
        <w:rPr>
          <w:rFonts w:ascii="Times New Roman" w:hAnsi="Times New Roman"/>
          <w:b/>
          <w:bCs/>
          <w:sz w:val="24"/>
          <w:szCs w:val="21"/>
        </w:rPr>
      </w:pPr>
      <w:proofErr w:type="spellStart"/>
      <w:r>
        <w:rPr>
          <w:rFonts w:ascii="Times New Roman" w:hAnsi="Times New Roman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hội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họp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/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trợ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chi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phí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biên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soạn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giáo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trình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/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Kế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hoạch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1"/>
        </w:rPr>
        <w:t>tự</w:t>
      </w:r>
      <w:proofErr w:type="spellEnd"/>
      <w:r>
        <w:rPr>
          <w:rFonts w:ascii="Times New Roman" w:hAnsi="Times New Roman"/>
          <w:b/>
          <w:bCs/>
          <w:sz w:val="24"/>
          <w:szCs w:val="21"/>
        </w:rPr>
        <w:t xml:space="preserve"> do</w:t>
      </w:r>
    </w:p>
    <w:p w:rsidRPr="00290621" w:rsidR="00B94BD7" w:rsidP="00B94BD7" w:rsidRDefault="00B94BD7" w14:paraId="29DCCFAE" w14:textId="77777777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</w:p>
    <w:p w:rsidRPr="00290621" w:rsidR="00B94BD7" w:rsidP="00B94BD7" w:rsidRDefault="00B94BD7" w14:paraId="17180D05" w14:textId="77777777">
      <w:pPr>
        <w:snapToGrid w:val="0"/>
        <w:spacing w:line="0" w:lineRule="atLeast"/>
        <w:ind w:right="57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Cs/>
          <w:sz w:val="21"/>
          <w:szCs w:val="21"/>
        </w:rPr>
        <w:t>申請事業形態を選んでチェックしてください</w:t>
      </w:r>
      <w:r w:rsidRPr="00290621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Vui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lòng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chọn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thức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của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đăng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ký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9"/>
        <w:gridCol w:w="1234"/>
        <w:gridCol w:w="7410"/>
        <w:gridCol w:w="426"/>
      </w:tblGrid>
      <w:tr w:rsidRPr="00290621" w:rsidR="00B94BD7" w:rsidTr="00364CFE" w14:paraId="63AF7059" w14:textId="77777777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258953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shd w:val="clear" w:color="auto" w:fill="FFFFCC"/>
                <w:vAlign w:val="center"/>
              </w:tcPr>
              <w:p w:rsidRPr="00290621" w:rsidR="00B94BD7" w:rsidP="00364CFE" w:rsidRDefault="00D12D31" w14:paraId="10B8453F" w14:textId="77777777">
                <w:pPr>
                  <w:snapToGrid w:val="0"/>
                  <w:spacing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hint="eastAsia" w:ascii="MS Gothic" w:hAnsi="MS Gothic" w:eastAsia="MS Gothic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vAlign w:val="center"/>
          </w:tcPr>
          <w:p w:rsidRPr="00290621" w:rsidR="00B94BD7" w:rsidP="00364CFE" w:rsidRDefault="00B94BD7" w14:paraId="08453FDB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会議助成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trợ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chi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phí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họp</w:t>
            </w:r>
            <w:proofErr w:type="spellEnd"/>
          </w:p>
        </w:tc>
      </w:tr>
      <w:tr w:rsidRPr="00290621" w:rsidR="00B94BD7" w:rsidTr="00364CFE" w14:paraId="6B631248" w14:textId="77777777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-1924171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shd w:val="clear" w:color="auto" w:fill="FFFFCC"/>
                <w:vAlign w:val="center"/>
              </w:tcPr>
              <w:p w:rsidRPr="00290621" w:rsidR="00B94BD7" w:rsidP="00364CFE" w:rsidRDefault="00D12D31" w14:paraId="5C760496" w14:textId="77777777">
                <w:pPr>
                  <w:snapToGrid w:val="0"/>
                  <w:spacing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hint="eastAsia" w:ascii="MS Gothic" w:hAnsi="MS Gothic" w:eastAsia="MS Gothic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tcBorders>
              <w:bottom w:val="single" w:color="auto" w:sz="4" w:space="0"/>
            </w:tcBorders>
            <w:vAlign w:val="center"/>
          </w:tcPr>
          <w:p w:rsidRPr="00290621" w:rsidR="00B94BD7" w:rsidP="00AB0E2C" w:rsidRDefault="00B94BD7" w14:paraId="369ACACE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 xml:space="preserve">教材制作助成　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trợ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chi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phí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biên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soạn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tài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liệu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giảng</w:t>
            </w:r>
            <w:proofErr w:type="spellEnd"/>
            <w:r w:rsidR="00AB0E2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="00AB0E2C">
              <w:rPr>
                <w:rFonts w:ascii="Times New Roman" w:hAnsi="Times New Roman"/>
                <w:sz w:val="21"/>
                <w:szCs w:val="21"/>
              </w:rPr>
              <w:t>dạy</w:t>
            </w:r>
            <w:proofErr w:type="spellEnd"/>
          </w:p>
        </w:tc>
      </w:tr>
      <w:tr w:rsidRPr="00290621" w:rsidR="00B94BD7" w:rsidTr="00364CFE" w14:paraId="032D9204" w14:textId="77777777">
        <w:trPr>
          <w:trHeight w:val="20"/>
        </w:trPr>
        <w:sdt>
          <w:sdtPr>
            <w:rPr>
              <w:rFonts w:ascii="Times New Roman" w:hAnsi="Times New Roman"/>
              <w:sz w:val="21"/>
              <w:szCs w:val="21"/>
            </w:rPr>
            <w:id w:val="1021747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92" w:type="pct"/>
                <w:vMerge w:val="restart"/>
                <w:shd w:val="clear" w:color="auto" w:fill="FFFFCC"/>
              </w:tcPr>
              <w:p w:rsidRPr="00290621" w:rsidR="00B94BD7" w:rsidP="00364CFE" w:rsidRDefault="00BD70B9" w14:paraId="52C13F01" w14:textId="77777777">
                <w:pPr>
                  <w:snapToGrid w:val="0"/>
                  <w:spacing w:before="87" w:beforeLines="30" w:line="0" w:lineRule="atLeast"/>
                  <w:jc w:val="center"/>
                  <w:rPr>
                    <w:rFonts w:ascii="Times New Roman" w:hAnsi="Times New Roman"/>
                    <w:sz w:val="21"/>
                    <w:szCs w:val="21"/>
                  </w:rPr>
                </w:pPr>
                <w:r>
                  <w:rPr>
                    <w:rFonts w:hint="eastAsia" w:ascii="MS Gothic" w:hAnsi="MS Gothic" w:eastAsia="MS Gothic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4708" w:type="pct"/>
            <w:gridSpan w:val="3"/>
            <w:tcBorders>
              <w:bottom w:val="nil"/>
            </w:tcBorders>
            <w:vAlign w:val="center"/>
          </w:tcPr>
          <w:p w:rsidRPr="00290621" w:rsidR="00B94BD7" w:rsidP="00364CFE" w:rsidRDefault="00B94BD7" w14:paraId="5A9AE41A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 xml:space="preserve">自由企画事業　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Kế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hoạch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tự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do</w:t>
            </w:r>
          </w:p>
        </w:tc>
      </w:tr>
      <w:tr w:rsidRPr="00290621" w:rsidR="00B94BD7" w:rsidTr="00364CFE" w14:paraId="4D37552A" w14:textId="77777777">
        <w:trPr>
          <w:trHeight w:val="20"/>
        </w:trPr>
        <w:tc>
          <w:tcPr>
            <w:tcW w:w="292" w:type="pct"/>
            <w:vMerge/>
            <w:shd w:val="clear" w:color="auto" w:fill="FFFFCC"/>
            <w:vAlign w:val="center"/>
          </w:tcPr>
          <w:p w:rsidRPr="00290621" w:rsidR="00B94BD7" w:rsidP="00364CFE" w:rsidRDefault="00B94BD7" w14:paraId="06474B65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2" w:type="pct"/>
            <w:tcBorders>
              <w:top w:val="nil"/>
              <w:right w:val="nil"/>
            </w:tcBorders>
            <w:vAlign w:val="center"/>
          </w:tcPr>
          <w:p w:rsidRPr="00290621" w:rsidR="00B94BD7" w:rsidP="00364CFE" w:rsidRDefault="00B94BD7" w14:paraId="78240E0C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（内容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dung</w:t>
            </w:r>
          </w:p>
        </w:tc>
        <w:tc>
          <w:tcPr>
            <w:tcW w:w="3849" w:type="pct"/>
            <w:tcBorders>
              <w:top w:val="nil"/>
              <w:left w:val="nil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1A3BE793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7" w:type="pct"/>
            <w:tcBorders>
              <w:top w:val="nil"/>
              <w:left w:val="nil"/>
            </w:tcBorders>
          </w:tcPr>
          <w:p w:rsidRPr="00290621" w:rsidR="00B94BD7" w:rsidP="00364CFE" w:rsidRDefault="00B94BD7" w14:paraId="072FBB76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）</w:t>
            </w:r>
          </w:p>
        </w:tc>
      </w:tr>
    </w:tbl>
    <w:p w:rsidRPr="00290621" w:rsidR="00B94BD7" w:rsidP="00B94BD7" w:rsidRDefault="00B94BD7" w14:paraId="5ECB080B" w14:textId="77777777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</w:p>
    <w:p w:rsidRPr="00290621" w:rsidR="00B94BD7" w:rsidP="00B94BD7" w:rsidRDefault="00B94BD7" w14:paraId="2E007B65" w14:textId="77777777">
      <w:pPr>
        <w:numPr>
          <w:ilvl w:val="0"/>
          <w:numId w:val="5"/>
        </w:numPr>
        <w:snapToGrid w:val="0"/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  <w:lang w:eastAsia="zh-CN"/>
        </w:rPr>
        <w:t>事業名称</w:t>
      </w:r>
      <w:r w:rsidRPr="00290621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290621">
        <w:rPr>
          <w:rFonts w:ascii="Times New Roman" w:hAnsi="Times New Roman"/>
          <w:bCs/>
          <w:sz w:val="21"/>
          <w:szCs w:val="21"/>
        </w:rPr>
        <w:t>T</w:t>
      </w:r>
      <w:r>
        <w:rPr>
          <w:rFonts w:ascii="Times New Roman" w:hAnsi="Times New Roman"/>
          <w:bCs/>
          <w:sz w:val="21"/>
          <w:szCs w:val="21"/>
        </w:rPr>
        <w:t>ên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014"/>
        <w:gridCol w:w="7615"/>
      </w:tblGrid>
      <w:tr w:rsidRPr="00290621" w:rsidR="00B94BD7" w:rsidTr="00364CFE" w14:paraId="077E37B5" w14:textId="77777777">
        <w:trPr>
          <w:trHeight w:val="20"/>
        </w:trPr>
        <w:tc>
          <w:tcPr>
            <w:tcW w:w="1046" w:type="pct"/>
            <w:shd w:val="clear" w:color="auto" w:fill="auto"/>
            <w:vAlign w:val="center"/>
          </w:tcPr>
          <w:p w:rsidRPr="00290621" w:rsidR="00B94BD7" w:rsidP="00364CFE" w:rsidRDefault="00B94BD7" w14:paraId="638A8CA8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日本語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Bằng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tiếng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Nhật</w:t>
            </w:r>
            <w:proofErr w:type="spellEnd"/>
          </w:p>
        </w:tc>
        <w:tc>
          <w:tcPr>
            <w:tcW w:w="3954" w:type="pct"/>
            <w:shd w:val="clear" w:color="auto" w:fill="FFFFCC"/>
            <w:vAlign w:val="center"/>
          </w:tcPr>
          <w:p w:rsidRPr="00290621" w:rsidR="00B94BD7" w:rsidP="00364CFE" w:rsidRDefault="00B94BD7" w14:paraId="5543075C" w14:textId="77777777">
            <w:pPr>
              <w:snapToGrid w:val="0"/>
              <w:spacing w:line="0" w:lineRule="atLeast"/>
              <w:ind w:left="39" w:leftChars="20"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Pr="00290621" w:rsidR="00B94BD7" w:rsidTr="00364CFE" w14:paraId="7490F474" w14:textId="77777777">
        <w:trPr>
          <w:trHeight w:val="20"/>
        </w:trPr>
        <w:tc>
          <w:tcPr>
            <w:tcW w:w="1046" w:type="pct"/>
            <w:shd w:val="clear" w:color="auto" w:fill="auto"/>
            <w:vAlign w:val="center"/>
          </w:tcPr>
          <w:p w:rsidRPr="00290621" w:rsidR="00B94BD7" w:rsidP="00364CFE" w:rsidRDefault="00B94BD7" w14:paraId="102BC1B8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ベトナム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語</w:t>
            </w:r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Bằng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tiếng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Việt</w:t>
            </w:r>
            <w:proofErr w:type="spellEnd"/>
          </w:p>
        </w:tc>
        <w:tc>
          <w:tcPr>
            <w:tcW w:w="3954" w:type="pct"/>
            <w:shd w:val="clear" w:color="auto" w:fill="FFFFCC"/>
            <w:vAlign w:val="center"/>
          </w:tcPr>
          <w:p w:rsidRPr="00290621" w:rsidR="00B94BD7" w:rsidP="00364CFE" w:rsidRDefault="00B94BD7" w14:paraId="79B374B3" w14:textId="77777777">
            <w:pPr>
              <w:snapToGrid w:val="0"/>
              <w:spacing w:line="0" w:lineRule="atLeast"/>
              <w:ind w:left="39" w:leftChars="20"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77FF090A" w14:textId="77777777">
      <w:pPr>
        <w:snapToGrid w:val="0"/>
        <w:spacing w:line="0" w:lineRule="atLeast"/>
        <w:ind w:right="57"/>
        <w:rPr>
          <w:rFonts w:ascii="Times New Roman" w:hAnsi="Times New Roman"/>
          <w:b/>
          <w:sz w:val="21"/>
          <w:szCs w:val="21"/>
        </w:rPr>
      </w:pPr>
    </w:p>
    <w:p w:rsidRPr="00290621" w:rsidR="00B94BD7" w:rsidP="00B94BD7" w:rsidRDefault="00B94BD7" w14:paraId="0E0AAB10" w14:textId="77777777">
      <w:pPr>
        <w:numPr>
          <w:ilvl w:val="0"/>
          <w:numId w:val="5"/>
        </w:numPr>
        <w:snapToGrid w:val="0"/>
        <w:spacing w:line="0" w:lineRule="atLeast"/>
        <w:ind w:right="57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sz w:val="21"/>
          <w:szCs w:val="21"/>
        </w:rPr>
        <w:t>事業の概要</w:t>
      </w:r>
      <w:r w:rsidRPr="00290621">
        <w:rPr>
          <w:rFonts w:ascii="Times New Roman" w:hAnsi="Times New Roman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Khái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quát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về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CC"/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228C46AD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4A5143FA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2AA9AC62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4A46E7EB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1D3C04AE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7A802EEA" w14:textId="77777777">
      <w:pPr>
        <w:snapToGrid w:val="0"/>
        <w:spacing w:line="0" w:lineRule="atLeast"/>
        <w:ind w:right="57"/>
        <w:rPr>
          <w:rFonts w:ascii="Times New Roman" w:hAnsi="Times New Roman"/>
          <w:b/>
          <w:sz w:val="21"/>
          <w:szCs w:val="21"/>
        </w:rPr>
      </w:pPr>
    </w:p>
    <w:p w:rsidRPr="00290621" w:rsidR="00B94BD7" w:rsidP="00B94BD7" w:rsidRDefault="00B94BD7" w14:paraId="2294BF92" w14:textId="77777777">
      <w:pPr>
        <w:numPr>
          <w:ilvl w:val="0"/>
          <w:numId w:val="5"/>
        </w:numPr>
        <w:spacing w:line="0" w:lineRule="atLeast"/>
        <w:jc w:val="lef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準備期間を含む事業実施</w:t>
      </w:r>
      <w:r w:rsidRPr="00290621">
        <w:rPr>
          <w:rFonts w:ascii="Times New Roman" w:hAnsi="Times New Roman"/>
          <w:b/>
          <w:bCs/>
          <w:sz w:val="21"/>
          <w:szCs w:val="21"/>
          <w:lang w:eastAsia="zh-TW"/>
        </w:rPr>
        <w:t>期間</w:t>
      </w:r>
      <w:r>
        <w:rPr>
          <w:rFonts w:hint="eastAsia" w:ascii="Times New Roman" w:hAnsi="Times New Roman" w:eastAsia="PMingLiU"/>
          <w:b/>
          <w:bCs/>
          <w:sz w:val="21"/>
          <w:szCs w:val="21"/>
          <w:lang w:eastAsia="zh-TW"/>
        </w:rPr>
        <w:t xml:space="preserve"> </w:t>
      </w:r>
      <w:r>
        <w:rPr>
          <w:rFonts w:ascii="Times New Roman" w:hAnsi="Times New Roman"/>
          <w:bCs/>
          <w:sz w:val="21"/>
          <w:szCs w:val="21"/>
        </w:rPr>
        <w:t xml:space="preserve">Giai </w:t>
      </w:r>
      <w:proofErr w:type="spellStart"/>
      <w:r>
        <w:rPr>
          <w:rFonts w:ascii="Times New Roman" w:hAnsi="Times New Roman"/>
          <w:bCs/>
          <w:sz w:val="21"/>
          <w:szCs w:val="21"/>
        </w:rPr>
        <w:t>đoạn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thực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hiện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tính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cả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giai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đoạn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chuẩn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bị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"/>
        <w:gridCol w:w="536"/>
        <w:gridCol w:w="337"/>
        <w:gridCol w:w="820"/>
        <w:gridCol w:w="337"/>
        <w:gridCol w:w="895"/>
        <w:gridCol w:w="566"/>
        <w:gridCol w:w="892"/>
        <w:gridCol w:w="337"/>
        <w:gridCol w:w="820"/>
        <w:gridCol w:w="337"/>
        <w:gridCol w:w="872"/>
        <w:gridCol w:w="437"/>
        <w:gridCol w:w="537"/>
        <w:gridCol w:w="944"/>
      </w:tblGrid>
      <w:tr w:rsidRPr="00290621" w:rsidR="00B94BD7" w:rsidTr="00364CFE" w14:paraId="2C3D5794" w14:textId="77777777">
        <w:trPr>
          <w:trHeight w:val="20"/>
        </w:trPr>
        <w:tc>
          <w:tcPr>
            <w:tcW w:w="501" w:type="pct"/>
            <w:vMerge w:val="restart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3F86018E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自</w:t>
            </w:r>
          </w:p>
          <w:p w:rsidRPr="00290621" w:rsidR="00B94BD7" w:rsidP="00364CFE" w:rsidRDefault="00B94BD7" w14:paraId="12F6834C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Từ</w:t>
            </w:r>
            <w:proofErr w:type="spellEnd"/>
          </w:p>
        </w:tc>
        <w:tc>
          <w:tcPr>
            <w:tcW w:w="1525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290621" w:rsidR="00B94BD7" w:rsidP="00364CFE" w:rsidRDefault="00B94BD7" w14:paraId="1617C4DE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>/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　月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 xml:space="preserve">/ 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日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</w:p>
        </w:tc>
        <w:tc>
          <w:tcPr>
            <w:tcW w:w="278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28E82C5A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至</w:t>
            </w:r>
          </w:p>
          <w:p w:rsidRPr="00290621" w:rsidR="00B94BD7" w:rsidP="00364CFE" w:rsidRDefault="00B94BD7" w14:paraId="6DFA38E8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Đến</w:t>
            </w:r>
            <w:proofErr w:type="spellEnd"/>
          </w:p>
        </w:tc>
        <w:tc>
          <w:tcPr>
            <w:tcW w:w="1697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290621" w:rsidR="00B94BD7" w:rsidP="00364CFE" w:rsidRDefault="00B94BD7" w14:paraId="33660FAC" w14:textId="77777777">
            <w:pPr>
              <w:snapToGrid w:val="0"/>
              <w:spacing w:line="0" w:lineRule="atLeast"/>
              <w:ind w:left="-77" w:leftChars="-4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>/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　月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 w:rsidRPr="00290621">
              <w:rPr>
                <w:rFonts w:ascii="Times New Roman" w:hAnsi="Times New Roman"/>
                <w:sz w:val="21"/>
                <w:szCs w:val="21"/>
              </w:rPr>
              <w:t xml:space="preserve">/  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>日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</w:p>
        </w:tc>
        <w:tc>
          <w:tcPr>
            <w:tcW w:w="22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:rsidRPr="00290621" w:rsidR="00B94BD7" w:rsidP="00364CFE" w:rsidRDefault="00B94BD7" w14:paraId="6D7408D5" w14:textId="77777777">
            <w:pPr>
              <w:snapToGrid w:val="0"/>
              <w:spacing w:line="0" w:lineRule="atLeas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（</w:t>
            </w:r>
          </w:p>
        </w:tc>
        <w:tc>
          <w:tcPr>
            <w:tcW w:w="28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1783BAEF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</w:tcBorders>
          </w:tcPr>
          <w:p w:rsidRPr="00290621" w:rsidR="00B94BD7" w:rsidP="00364CFE" w:rsidRDefault="00B94BD7" w14:paraId="33A71780" w14:textId="77777777">
            <w:pPr>
              <w:snapToGrid w:val="0"/>
              <w:spacing w:line="0" w:lineRule="atLeast"/>
              <w:rPr>
                <w:rFonts w:ascii="Times New Roman" w:hAnsi="Times New Roman"/>
                <w:b/>
                <w:sz w:val="21"/>
                <w:szCs w:val="21"/>
              </w:rPr>
            </w:pPr>
            <w:proofErr w:type="gramStart"/>
            <w:r w:rsidRPr="00290621">
              <w:rPr>
                <w:rFonts w:ascii="Times New Roman" w:hAnsi="Times New Roman"/>
                <w:sz w:val="21"/>
                <w:szCs w:val="21"/>
              </w:rPr>
              <w:t>)</w:t>
            </w:r>
            <w:r w:rsidRPr="00290621">
              <w:rPr>
                <w:rFonts w:ascii="Times New Roman" w:hAnsi="Times New Roman"/>
                <w:sz w:val="21"/>
                <w:szCs w:val="21"/>
                <w:lang w:eastAsia="zh-TW"/>
              </w:rPr>
              <w:t>月間</w:t>
            </w:r>
            <w:proofErr w:type="gramEnd"/>
            <w:r w:rsidRPr="00290621">
              <w:rPr>
                <w:rFonts w:ascii="Times New Roman" w:hAnsi="Times New Roman"/>
                <w:sz w:val="21"/>
                <w:szCs w:val="21"/>
              </w:rPr>
              <w:br/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</w:p>
        </w:tc>
      </w:tr>
      <w:tr w:rsidRPr="00290621" w:rsidR="00B94BD7" w:rsidTr="00364CFE" w14:paraId="4C76DA2A" w14:textId="77777777">
        <w:trPr>
          <w:trHeight w:val="20"/>
        </w:trPr>
        <w:tc>
          <w:tcPr>
            <w:tcW w:w="501" w:type="pct"/>
            <w:vMerge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48558695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tcBorders>
              <w:top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1418D65A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17E3F478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1F2654CC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1C8FC83D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</w:tcBorders>
            <w:shd w:val="clear" w:color="auto" w:fill="FFFFCC"/>
            <w:vAlign w:val="center"/>
          </w:tcPr>
          <w:p w:rsidRPr="00290621" w:rsidR="00B94BD7" w:rsidP="00364CFE" w:rsidRDefault="00B94BD7" w14:paraId="5301937E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7E841F9D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64" w:type="pct"/>
            <w:tcBorders>
              <w:top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2DBDB7E2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624417AA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694CC84C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41ACE8E5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</w:tcBorders>
            <w:shd w:val="clear" w:color="auto" w:fill="FFFFCC"/>
            <w:vAlign w:val="center"/>
          </w:tcPr>
          <w:p w:rsidRPr="00290621" w:rsidR="00B94BD7" w:rsidP="00364CFE" w:rsidRDefault="00B94BD7" w14:paraId="216F7881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" w:type="pct"/>
            <w:vMerge/>
            <w:tcBorders>
              <w:top w:val="nil"/>
              <w:bottom w:val="single" w:color="auto" w:sz="4" w:space="0"/>
              <w:right w:val="nil"/>
            </w:tcBorders>
          </w:tcPr>
          <w:p w:rsidRPr="00290621" w:rsidR="00B94BD7" w:rsidP="00364CFE" w:rsidRDefault="00B94BD7" w14:paraId="4C6EA223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vMerge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</w:tcPr>
          <w:p w:rsidRPr="00290621" w:rsidR="00B94BD7" w:rsidP="00364CFE" w:rsidRDefault="00B94BD7" w14:paraId="4B4EF82C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vMerge/>
            <w:tcBorders>
              <w:top w:val="nil"/>
              <w:left w:val="nil"/>
              <w:bottom w:val="single" w:color="auto" w:sz="4" w:space="0"/>
            </w:tcBorders>
          </w:tcPr>
          <w:p w:rsidRPr="00290621" w:rsidR="00B94BD7" w:rsidP="00364CFE" w:rsidRDefault="00B94BD7" w14:paraId="2F93998F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Pr="00290621" w:rsidR="00B94BD7" w:rsidTr="00364CFE" w14:paraId="6658C4BE" w14:textId="77777777">
        <w:trPr>
          <w:trHeight w:val="20"/>
        </w:trPr>
        <w:tc>
          <w:tcPr>
            <w:tcW w:w="501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069C6796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実施日</w:t>
            </w:r>
          </w:p>
          <w:p w:rsidRPr="00290621" w:rsidR="00B94BD7" w:rsidP="00364CFE" w:rsidRDefault="00B94BD7" w14:paraId="393E8F4E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Ngày</w:t>
            </w:r>
            <w:proofErr w:type="spellEnd"/>
            <w:r w:rsidRPr="005F3D71"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thực</w:t>
            </w:r>
            <w:proofErr w:type="spellEnd"/>
            <w:r w:rsidRPr="005F3D71"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proofErr w:type="spellStart"/>
            <w:r w:rsidRPr="005F3D71">
              <w:rPr>
                <w:rFonts w:ascii="Times New Roman" w:hAnsi="Times New Roman"/>
                <w:sz w:val="20"/>
                <w:szCs w:val="21"/>
              </w:rPr>
              <w:t>hiện</w:t>
            </w:r>
            <w:proofErr w:type="spellEnd"/>
          </w:p>
        </w:tc>
        <w:tc>
          <w:tcPr>
            <w:tcW w:w="280" w:type="pct"/>
            <w:tcBorders>
              <w:top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300C6473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667663B2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66DB8E49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0FEE7292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／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auto" w:sz="4" w:space="0"/>
            </w:tcBorders>
            <w:shd w:val="clear" w:color="auto" w:fill="FFFFCC"/>
            <w:vAlign w:val="center"/>
          </w:tcPr>
          <w:p w:rsidRPr="00290621" w:rsidR="00B94BD7" w:rsidP="00364CFE" w:rsidRDefault="00B94BD7" w14:paraId="49ADFBAB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8" w:type="pct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329CA48A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64" w:type="pct"/>
            <w:tcBorders>
              <w:top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3E611EAB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2EE26C79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  <w:vAlign w:val="center"/>
          </w:tcPr>
          <w:p w:rsidRPr="00290621" w:rsidR="00B94BD7" w:rsidP="00364CFE" w:rsidRDefault="00B94BD7" w14:paraId="3F683C71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:rsidRPr="00290621" w:rsidR="00B94BD7" w:rsidP="00364CFE" w:rsidRDefault="00B94BD7" w14:paraId="1CE396C4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color="auto" w:sz="4" w:space="0"/>
            </w:tcBorders>
            <w:shd w:val="clear" w:color="auto" w:fill="FFFFCC"/>
            <w:vAlign w:val="center"/>
          </w:tcPr>
          <w:p w:rsidRPr="00290621" w:rsidR="00B94BD7" w:rsidP="00364CFE" w:rsidRDefault="00B94BD7" w14:paraId="621B9D44" w14:textId="77777777">
            <w:pPr>
              <w:snapToGrid w:val="0"/>
              <w:spacing w:line="0" w:lineRule="atLeast"/>
              <w:ind w:left="-98" w:leftChars="-51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8" w:type="pct"/>
            <w:tcBorders>
              <w:top w:val="nil"/>
              <w:bottom w:val="single" w:color="auto" w:sz="4" w:space="0"/>
              <w:right w:val="nil"/>
            </w:tcBorders>
          </w:tcPr>
          <w:p w:rsidRPr="00290621" w:rsidR="00B94BD7" w:rsidP="00364CFE" w:rsidRDefault="00B94BD7" w14:paraId="586D1F28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CC"/>
          </w:tcPr>
          <w:p w:rsidRPr="00290621" w:rsidR="00B94BD7" w:rsidP="00364CFE" w:rsidRDefault="00B94BD7" w14:paraId="6D51191F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color="auto" w:sz="4" w:space="0"/>
            </w:tcBorders>
          </w:tcPr>
          <w:p w:rsidRPr="00290621" w:rsidR="00B94BD7" w:rsidP="00364CFE" w:rsidRDefault="00B94BD7" w14:paraId="5B3DA110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7680965F" w14:textId="77777777">
      <w:pPr>
        <w:snapToGrid w:val="0"/>
        <w:spacing w:line="0" w:lineRule="atLeast"/>
        <w:ind w:right="28"/>
        <w:rPr>
          <w:rFonts w:ascii="Times New Roman" w:hAnsi="Times New Roman"/>
          <w:b/>
          <w:bCs/>
          <w:sz w:val="21"/>
          <w:szCs w:val="21"/>
        </w:rPr>
      </w:pPr>
    </w:p>
    <w:p w:rsidRPr="00290621" w:rsidR="00B94BD7" w:rsidP="00B94BD7" w:rsidRDefault="00B94BD7" w14:paraId="3E15A330" w14:textId="77777777">
      <w:pPr>
        <w:numPr>
          <w:ilvl w:val="0"/>
          <w:numId w:val="5"/>
        </w:numPr>
        <w:snapToGrid w:val="0"/>
        <w:spacing w:line="0" w:lineRule="atLeast"/>
        <w:ind w:right="28"/>
        <w:rPr>
          <w:rFonts w:ascii="Times New Roman" w:hAnsi="Times New Roman"/>
          <w:b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事業内容</w:t>
      </w:r>
      <w:r w:rsidRPr="00290621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Nội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dung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p w:rsidRPr="00290621" w:rsidR="00B94BD7" w:rsidP="00B94BD7" w:rsidRDefault="00B94BD7" w14:paraId="5F2238D5" w14:textId="77777777">
      <w:pPr>
        <w:numPr>
          <w:ilvl w:val="0"/>
          <w:numId w:val="9"/>
        </w:numPr>
        <w:snapToGrid w:val="0"/>
        <w:spacing w:line="0" w:lineRule="atLeast"/>
        <w:ind w:right="28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実施事業詳細については、添付資料として「申請事業詳細」を提出してください。</w:t>
      </w:r>
      <w:r w:rsidRPr="00290621"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</w:rPr>
        <w:t>Vui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lòng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nộp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kèm</w:t>
      </w:r>
      <w:proofErr w:type="spellEnd"/>
      <w:r>
        <w:rPr>
          <w:rFonts w:ascii="Times New Roman" w:hAnsi="Times New Roman"/>
          <w:sz w:val="21"/>
          <w:szCs w:val="21"/>
        </w:rPr>
        <w:t xml:space="preserve"> “</w:t>
      </w:r>
      <w:proofErr w:type="spellStart"/>
      <w:r>
        <w:rPr>
          <w:rFonts w:ascii="Times New Roman" w:hAnsi="Times New Roman"/>
          <w:sz w:val="21"/>
          <w:szCs w:val="21"/>
        </w:rPr>
        <w:t>Bản</w:t>
      </w:r>
      <w:proofErr w:type="spellEnd"/>
      <w:r>
        <w:rPr>
          <w:rFonts w:ascii="Times New Roman" w:hAnsi="Times New Roman"/>
          <w:sz w:val="21"/>
          <w:szCs w:val="21"/>
        </w:rPr>
        <w:t xml:space="preserve"> chi </w:t>
      </w:r>
      <w:proofErr w:type="spellStart"/>
      <w:r>
        <w:rPr>
          <w:rFonts w:ascii="Times New Roman" w:hAnsi="Times New Roman"/>
          <w:sz w:val="21"/>
          <w:szCs w:val="21"/>
        </w:rPr>
        <w:t>tiết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đăng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ký</w:t>
      </w:r>
      <w:proofErr w:type="spellEnd"/>
      <w:r>
        <w:rPr>
          <w:rFonts w:ascii="Times New Roman" w:hAnsi="Times New Roman"/>
          <w:sz w:val="21"/>
          <w:szCs w:val="21"/>
        </w:rPr>
        <w:t>”.</w:t>
      </w:r>
    </w:p>
    <w:p w:rsidRPr="00290621" w:rsidR="00B94BD7" w:rsidP="00B94BD7" w:rsidRDefault="00B94BD7" w14:paraId="3EEB3FC3" w14:textId="77777777">
      <w:pPr>
        <w:numPr>
          <w:ilvl w:val="1"/>
          <w:numId w:val="5"/>
        </w:numPr>
        <w:snapToGrid w:val="0"/>
        <w:spacing w:line="0" w:lineRule="atLeast"/>
        <w:ind w:right="28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Cs/>
          <w:sz w:val="21"/>
          <w:szCs w:val="21"/>
        </w:rPr>
        <w:t>目的・目標</w:t>
      </w:r>
      <w:r w:rsidRPr="00290621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Mục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đích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và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mục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tiêu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4AFC69EB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61F9E365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4A958570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652CFB2B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09AC8687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3AB19DB8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5078408D" w14:textId="7777777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事業の必要性、背景</w:t>
      </w:r>
      <w:r w:rsidRPr="00290621"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Tính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cần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thiết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và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bối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cảnh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của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dự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án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3ED9C8D6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30513571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367C102F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5085B6A3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34BC63B5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3A49DE1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C615CD" w:rsidR="12643D73" w:rsidP="00C615CD" w:rsidRDefault="00B94BD7" w14:paraId="1B141BAE" w14:textId="626CA679">
      <w:pPr>
        <w:pStyle w:val="Footer"/>
        <w:numPr>
          <w:ilvl w:val="1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sz w:val="21"/>
          <w:szCs w:val="21"/>
        </w:rPr>
      </w:pPr>
      <w:r w:rsidRPr="12643D73">
        <w:rPr>
          <w:rFonts w:ascii="Times New Roman" w:hAnsi="Times New Roman"/>
          <w:sz w:val="21"/>
          <w:szCs w:val="21"/>
        </w:rPr>
        <w:t xml:space="preserve">実施日程詳細　</w:t>
      </w:r>
      <w:r w:rsidRPr="12643D73">
        <w:rPr>
          <w:rFonts w:ascii="Times New Roman" w:hAnsi="Times New Roman"/>
          <w:sz w:val="21"/>
          <w:szCs w:val="21"/>
        </w:rPr>
        <w:t xml:space="preserve">Chi </w:t>
      </w:r>
      <w:proofErr w:type="spellStart"/>
      <w:r w:rsidRPr="12643D73">
        <w:rPr>
          <w:rFonts w:ascii="Times New Roman" w:hAnsi="Times New Roman"/>
          <w:sz w:val="21"/>
          <w:szCs w:val="21"/>
        </w:rPr>
        <w:t>tiết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về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lịch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trình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thực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hiện</w:t>
      </w:r>
      <w:proofErr w:type="spellEnd"/>
      <w:r w:rsidRPr="00290621">
        <w:rPr>
          <w:rFonts w:ascii="Times New Roman" w:hAnsi="Times New Roman"/>
          <w:sz w:val="21"/>
          <w:szCs w:val="21"/>
        </w:rPr>
        <w:br/>
      </w:r>
      <w:r w:rsidRPr="00290621">
        <w:rPr>
          <w:rFonts w:ascii="Times New Roman" w:hAnsi="Times New Roman"/>
          <w:sz w:val="21"/>
          <w:szCs w:val="21"/>
        </w:rPr>
        <w:t>準備・事後を含めた事業の実施日程を記入してください。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Vui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lòng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ghi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rõ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lịch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trình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thực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hiện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dự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tính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cả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giai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đoạn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chuẩn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bị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và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giai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đoạn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thu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xếp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sau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khi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hoàn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pacing w:val="-4"/>
          <w:sz w:val="21"/>
          <w:szCs w:val="21"/>
        </w:rPr>
        <w:t>thành</w:t>
      </w:r>
      <w:proofErr w:type="spellEnd"/>
      <w:r>
        <w:rPr>
          <w:rFonts w:ascii="Times New Roman" w:hAnsi="Times New Roman"/>
          <w:spacing w:val="-4"/>
          <w:sz w:val="21"/>
          <w:szCs w:val="21"/>
        </w:rPr>
        <w:t>.</w:t>
      </w:r>
    </w:p>
    <w:p w:rsidRPr="00C615CD" w:rsidR="00C615CD" w:rsidP="00C615CD" w:rsidRDefault="00C615CD" w14:paraId="5FADB52C" w14:textId="77777777">
      <w:pPr>
        <w:pStyle w:val="Footer"/>
        <w:numPr>
          <w:ilvl w:val="1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392"/>
        <w:gridCol w:w="7237"/>
      </w:tblGrid>
      <w:tr w:rsidRPr="00290621" w:rsidR="00B94BD7" w:rsidTr="00364CFE" w14:paraId="6524C3D5" w14:textId="77777777">
        <w:trPr>
          <w:trHeight w:val="20"/>
        </w:trPr>
        <w:tc>
          <w:tcPr>
            <w:tcW w:w="1242" w:type="pct"/>
            <w:shd w:val="clear" w:color="auto" w:fill="auto"/>
            <w:vAlign w:val="center"/>
          </w:tcPr>
          <w:p w:rsidRPr="00290621" w:rsidR="00B94BD7" w:rsidP="00364CFE" w:rsidRDefault="00B94BD7" w14:paraId="7C3C4C7B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年月日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Ngày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tháng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năm</w:t>
            </w:r>
            <w:proofErr w:type="spellEnd"/>
          </w:p>
        </w:tc>
        <w:tc>
          <w:tcPr>
            <w:tcW w:w="3758" w:type="pct"/>
            <w:shd w:val="clear" w:color="auto" w:fill="auto"/>
            <w:vAlign w:val="center"/>
          </w:tcPr>
          <w:p w:rsidRPr="00290621" w:rsidR="00B94BD7" w:rsidP="00364CFE" w:rsidRDefault="00B94BD7" w14:paraId="304F16A7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活動内容</w:t>
            </w:r>
            <w:r w:rsidRPr="0029062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Nội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hoạt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động</w:t>
            </w:r>
            <w:proofErr w:type="spellEnd"/>
          </w:p>
        </w:tc>
      </w:tr>
      <w:tr w:rsidRPr="00290621" w:rsidR="00B94BD7" w:rsidTr="00364CFE" w14:paraId="37D41372" w14:textId="77777777">
        <w:trPr>
          <w:trHeight w:val="20"/>
        </w:trPr>
        <w:tc>
          <w:tcPr>
            <w:tcW w:w="1242" w:type="pct"/>
            <w:shd w:val="clear" w:color="auto" w:fill="FFFFCC"/>
          </w:tcPr>
          <w:p w:rsidRPr="00290621" w:rsidR="00B94BD7" w:rsidDel="00C16874" w:rsidP="00364CFE" w:rsidRDefault="00B94BD7" w14:paraId="4E79A0F0" w14:textId="77777777">
            <w:pPr>
              <w:snapToGrid w:val="0"/>
              <w:spacing w:line="0" w:lineRule="atLeast"/>
              <w:rPr>
                <w:del w:author="大熊　陽子" w:date="2024-05-29T15:32:00Z" w:id="7"/>
                <w:rFonts w:ascii="Times New Roman" w:hAnsi="Times New Roman"/>
                <w:sz w:val="21"/>
                <w:szCs w:val="21"/>
              </w:rPr>
            </w:pPr>
          </w:p>
          <w:p w:rsidRPr="00290621" w:rsidR="00B94BD7" w:rsidDel="00C16874" w:rsidP="00364CFE" w:rsidRDefault="00B94BD7" w14:paraId="2B1FF9DF" w14:textId="77777777">
            <w:pPr>
              <w:snapToGrid w:val="0"/>
              <w:spacing w:line="0" w:lineRule="atLeast"/>
              <w:rPr>
                <w:del w:author="大熊　陽子" w:date="2024-05-29T15:32:00Z" w:id="8"/>
                <w:rFonts w:ascii="Times New Roman" w:hAnsi="Times New Roman"/>
                <w:sz w:val="21"/>
                <w:szCs w:val="21"/>
              </w:rPr>
            </w:pPr>
          </w:p>
          <w:p w:rsidRPr="00290621" w:rsidR="00B94BD7" w:rsidDel="00C16874" w:rsidP="00364CFE" w:rsidRDefault="00B94BD7" w14:paraId="04C19BF5" w14:textId="77777777">
            <w:pPr>
              <w:snapToGrid w:val="0"/>
              <w:spacing w:line="0" w:lineRule="atLeast"/>
              <w:rPr>
                <w:del w:author="大熊　陽子" w:date="2024-05-29T15:32:00Z" w:id="9"/>
                <w:rFonts w:ascii="Times New Roman" w:hAnsi="Times New Roman"/>
                <w:sz w:val="21"/>
                <w:szCs w:val="21"/>
              </w:rPr>
            </w:pPr>
          </w:p>
          <w:p w:rsidRPr="00290621" w:rsidR="00B94BD7" w:rsidDel="00C16874" w:rsidP="00364CFE" w:rsidRDefault="00B94BD7" w14:paraId="1288C579" w14:textId="77777777">
            <w:pPr>
              <w:snapToGrid w:val="0"/>
              <w:spacing w:line="0" w:lineRule="atLeast"/>
              <w:rPr>
                <w:del w:author="大熊　陽子" w:date="2024-05-29T15:32:00Z" w:id="10"/>
                <w:rFonts w:ascii="Times New Roman" w:hAnsi="Times New Roman"/>
                <w:sz w:val="21"/>
                <w:szCs w:val="21"/>
              </w:rPr>
            </w:pPr>
          </w:p>
          <w:p w:rsidRPr="00290621" w:rsidR="00B94BD7" w:rsidP="00364CFE" w:rsidRDefault="00B94BD7" w14:paraId="240C60AA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58" w:type="pct"/>
            <w:shd w:val="clear" w:color="auto" w:fill="FFFFCC"/>
          </w:tcPr>
          <w:p w:rsidR="00B94BD7" w:rsidP="00364CFE" w:rsidRDefault="00B94BD7" w14:paraId="71A461E7" w14:textId="77777777">
            <w:pPr>
              <w:snapToGrid w:val="0"/>
              <w:spacing w:line="0" w:lineRule="atLeast"/>
              <w:ind w:right="57"/>
              <w:rPr>
                <w:ins w:author="大熊　陽子" w:date="2024-05-29T15:32:00Z" w:id="11"/>
                <w:rFonts w:ascii="Times New Roman" w:hAnsi="Times New Roman"/>
                <w:sz w:val="21"/>
                <w:szCs w:val="21"/>
              </w:rPr>
            </w:pPr>
          </w:p>
          <w:p w:rsidR="00C16874" w:rsidP="00364CFE" w:rsidRDefault="00C16874" w14:paraId="35EB1D9F" w14:textId="77777777">
            <w:pPr>
              <w:snapToGrid w:val="0"/>
              <w:spacing w:line="0" w:lineRule="atLeast"/>
              <w:ind w:right="57"/>
              <w:rPr>
                <w:ins w:author="大熊　陽子" w:date="2024-05-29T15:32:00Z" w:id="12"/>
                <w:rFonts w:ascii="Times New Roman" w:hAnsi="Times New Roman"/>
                <w:sz w:val="21"/>
                <w:szCs w:val="21"/>
              </w:rPr>
            </w:pPr>
          </w:p>
          <w:p w:rsidR="00C16874" w:rsidP="00364CFE" w:rsidRDefault="00C16874" w14:paraId="37FA2342" w14:textId="77777777">
            <w:pPr>
              <w:snapToGrid w:val="0"/>
              <w:spacing w:line="0" w:lineRule="atLeast"/>
              <w:ind w:right="57"/>
              <w:rPr>
                <w:ins w:author="大熊　陽子" w:date="2024-05-29T15:32:00Z" w:id="13"/>
                <w:rFonts w:ascii="Times New Roman" w:hAnsi="Times New Roman"/>
                <w:sz w:val="21"/>
                <w:szCs w:val="21"/>
              </w:rPr>
            </w:pPr>
          </w:p>
          <w:p w:rsidRPr="00290621" w:rsidR="00C16874" w:rsidP="00364CFE" w:rsidRDefault="00C16874" w14:paraId="09E52BF5" w14:textId="0A2E9440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Pr="00290621" w:rsidR="00B94BD7" w:rsidP="12643D73" w:rsidRDefault="00B94BD7" w14:paraId="5DFAD427" w14:textId="2750653F">
      <w:p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12643D73">
        <w:rPr>
          <w:rFonts w:ascii="Times New Roman" w:hAnsi="Times New Roman"/>
          <w:sz w:val="21"/>
          <w:szCs w:val="21"/>
        </w:rPr>
        <w:t>主要講演者・参加者等</w:t>
      </w:r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Diễn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giả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chính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12643D73">
        <w:rPr>
          <w:rFonts w:ascii="Times New Roman" w:hAnsi="Times New Roman"/>
          <w:sz w:val="21"/>
          <w:szCs w:val="21"/>
        </w:rPr>
        <w:t>người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tham</w:t>
      </w:r>
      <w:proofErr w:type="spellEnd"/>
      <w:r w:rsidRPr="12643D73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12643D73">
        <w:rPr>
          <w:rFonts w:ascii="Times New Roman" w:hAnsi="Times New Roman"/>
          <w:sz w:val="21"/>
          <w:szCs w:val="21"/>
        </w:rPr>
        <w:t>gia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533"/>
        <w:gridCol w:w="5454"/>
        <w:gridCol w:w="1279"/>
        <w:gridCol w:w="1363"/>
      </w:tblGrid>
      <w:tr w:rsidRPr="00290621" w:rsidR="00B94BD7" w:rsidTr="00364CFE" w14:paraId="6E64ED41" w14:textId="77777777">
        <w:trPr>
          <w:trHeight w:val="20"/>
        </w:trPr>
        <w:tc>
          <w:tcPr>
            <w:tcW w:w="796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7AA9D0E7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役割</w:t>
            </w:r>
          </w:p>
          <w:p w:rsidRPr="00290621" w:rsidR="00B94BD7" w:rsidP="00364CFE" w:rsidRDefault="00B94BD7" w14:paraId="5FC02DF8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Vai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trò</w:t>
            </w:r>
            <w:proofErr w:type="spellEnd"/>
          </w:p>
        </w:tc>
        <w:tc>
          <w:tcPr>
            <w:tcW w:w="283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6AB06D44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氏名･概要･所属団体等</w:t>
            </w:r>
          </w:p>
          <w:p w:rsidRPr="00290621" w:rsidR="00B94BD7" w:rsidP="00364CFE" w:rsidRDefault="00B94BD7" w14:paraId="0D5CB24E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Họ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và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tên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cơ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quan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công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tác</w:t>
            </w:r>
            <w:proofErr w:type="spellEnd"/>
          </w:p>
        </w:tc>
        <w:tc>
          <w:tcPr>
            <w:tcW w:w="664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383123B1" w14:textId="77777777">
            <w:pPr>
              <w:snapToGrid w:val="0"/>
              <w:spacing w:before="58" w:beforeLines="20"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人数</w:t>
            </w:r>
          </w:p>
          <w:p w:rsidRPr="00290621" w:rsidR="00B94BD7" w:rsidP="00364CFE" w:rsidRDefault="00B94BD7" w14:paraId="50331078" w14:textId="77777777">
            <w:pPr>
              <w:snapToGrid w:val="0"/>
              <w:spacing w:after="58" w:afterLines="20"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Số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người</w:t>
            </w:r>
            <w:proofErr w:type="spellEnd"/>
          </w:p>
        </w:tc>
        <w:tc>
          <w:tcPr>
            <w:tcW w:w="708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 w:rsidRPr="00290621" w:rsidR="00B94BD7" w:rsidP="00364CFE" w:rsidRDefault="00B94BD7" w14:paraId="520BBD42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90621">
              <w:rPr>
                <w:rFonts w:ascii="Times New Roman" w:hAnsi="Times New Roman"/>
                <w:sz w:val="21"/>
                <w:szCs w:val="21"/>
              </w:rPr>
              <w:t>国名</w:t>
            </w:r>
          </w:p>
          <w:p w:rsidRPr="00290621" w:rsidR="00B94BD7" w:rsidP="00364CFE" w:rsidRDefault="00B94BD7" w14:paraId="27687BDF" w14:textId="77777777">
            <w:pPr>
              <w:snapToGrid w:val="0"/>
              <w:spacing w:line="0" w:lineRule="atLeast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Quốc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gia</w:t>
            </w:r>
            <w:proofErr w:type="spellEnd"/>
          </w:p>
        </w:tc>
      </w:tr>
      <w:tr w:rsidRPr="00290621" w:rsidR="00B94BD7" w:rsidTr="00364CFE" w14:paraId="3742BD80" w14:textId="77777777">
        <w:trPr>
          <w:trHeight w:val="20"/>
        </w:trPr>
        <w:tc>
          <w:tcPr>
            <w:tcW w:w="796" w:type="pct"/>
            <w:tcBorders>
              <w:right w:val="single" w:color="auto" w:sz="4" w:space="0"/>
            </w:tcBorders>
            <w:shd w:val="clear" w:color="auto" w:fill="FFFFCC"/>
          </w:tcPr>
          <w:p w:rsidRPr="00290621" w:rsidR="00B94BD7" w:rsidP="00364CFE" w:rsidRDefault="00B94BD7" w14:paraId="30EECF40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290621" w:rsidR="00B94BD7" w:rsidP="00364CFE" w:rsidRDefault="00B94BD7" w14:paraId="54918ECF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290621" w:rsidR="00B94BD7" w:rsidP="00364CFE" w:rsidRDefault="00B94BD7" w14:paraId="6F207CC1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290621" w:rsidR="00B94BD7" w:rsidP="00364CFE" w:rsidRDefault="00B94BD7" w14:paraId="4C5EE4FC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Pr="00290621" w:rsidR="00B94BD7" w:rsidP="00364CFE" w:rsidRDefault="00B94BD7" w14:paraId="6F836E89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832" w:type="pct"/>
            <w:tcBorders>
              <w:left w:val="single" w:color="auto" w:sz="4" w:space="0"/>
              <w:right w:val="single" w:color="auto" w:sz="4" w:space="0"/>
            </w:tcBorders>
            <w:shd w:val="clear" w:color="auto" w:fill="FFFFCC"/>
          </w:tcPr>
          <w:p w:rsidR="00B94BD7" w:rsidP="00364CFE" w:rsidRDefault="00B94BD7" w14:paraId="24102577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:rsidR="001D3FA2" w:rsidP="00364CFE" w:rsidRDefault="001D3FA2" w14:paraId="588F425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:rsidR="001D3FA2" w:rsidP="00364CFE" w:rsidRDefault="001D3FA2" w14:paraId="4EBF4D02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:rsidR="001D3FA2" w:rsidP="00364CFE" w:rsidRDefault="001D3FA2" w14:paraId="6543933A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:rsidR="001D3FA2" w:rsidP="00364CFE" w:rsidRDefault="001D3FA2" w14:paraId="384ABB5A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  <w:p w:rsidRPr="00290621" w:rsidR="001D3FA2" w:rsidP="00364CFE" w:rsidRDefault="001D3FA2" w14:paraId="2034798E" w14:textId="6C73FA00">
            <w:pPr>
              <w:snapToGrid w:val="0"/>
              <w:spacing w:line="0" w:lineRule="atLeast"/>
              <w:ind w:right="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64" w:type="pct"/>
            <w:tcBorders>
              <w:left w:val="single" w:color="auto" w:sz="4" w:space="0"/>
              <w:right w:val="single" w:color="auto" w:sz="4" w:space="0"/>
            </w:tcBorders>
            <w:shd w:val="clear" w:color="auto" w:fill="FFFFCC"/>
          </w:tcPr>
          <w:p w:rsidRPr="00290621" w:rsidR="00B94BD7" w:rsidP="00364CFE" w:rsidRDefault="00B94BD7" w14:paraId="1827F2C3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shd w:val="clear" w:color="auto" w:fill="FFFFCC"/>
          </w:tcPr>
          <w:p w:rsidRPr="00290621" w:rsidR="00B94BD7" w:rsidP="00364CFE" w:rsidRDefault="00B94BD7" w14:paraId="4F98E2D4" w14:textId="77777777">
            <w:pPr>
              <w:snapToGrid w:val="0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166CB337" w14:textId="7777777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:rsidRPr="00290621" w:rsidR="00B94BD7" w:rsidP="00B94BD7" w:rsidRDefault="00B94BD7" w14:paraId="6324050B" w14:textId="7777777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 xml:space="preserve">準備状況、参加者・協力団体（者）との協議進捗状況　</w:t>
      </w:r>
      <w:proofErr w:type="spellStart"/>
      <w:r>
        <w:rPr>
          <w:rFonts w:ascii="Times New Roman" w:hAnsi="Times New Roman"/>
          <w:bCs/>
          <w:sz w:val="21"/>
          <w:szCs w:val="21"/>
        </w:rPr>
        <w:t>Tình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hình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chuẩn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bị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tiến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trình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thảo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luận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với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đoàn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thể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(</w:t>
      </w:r>
      <w:proofErr w:type="spellStart"/>
      <w:r>
        <w:rPr>
          <w:rFonts w:ascii="Times New Roman" w:hAnsi="Times New Roman"/>
          <w:bCs/>
          <w:sz w:val="21"/>
          <w:szCs w:val="21"/>
        </w:rPr>
        <w:t>người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) </w:t>
      </w:r>
      <w:proofErr w:type="spellStart"/>
      <w:r>
        <w:rPr>
          <w:rFonts w:ascii="Times New Roman" w:hAnsi="Times New Roman"/>
          <w:bCs/>
          <w:sz w:val="21"/>
          <w:szCs w:val="21"/>
        </w:rPr>
        <w:t>tham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gia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, </w:t>
      </w:r>
      <w:proofErr w:type="spellStart"/>
      <w:r>
        <w:rPr>
          <w:rFonts w:ascii="Times New Roman" w:hAnsi="Times New Roman"/>
          <w:bCs/>
          <w:sz w:val="21"/>
          <w:szCs w:val="21"/>
        </w:rPr>
        <w:t>hợp</w:t>
      </w:r>
      <w:proofErr w:type="spellEnd"/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Cs/>
          <w:sz w:val="21"/>
          <w:szCs w:val="21"/>
        </w:rPr>
        <w:t>tác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2DE8C5D3" w14:textId="77777777">
        <w:trPr>
          <w:trHeight w:val="20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77E25C72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42017F5E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4E80200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1D3FA2" w:rsidP="00364CFE" w:rsidRDefault="001D3FA2" w14:paraId="3CB192CB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1607377F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55F9FC74" w14:textId="7777777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:rsidRPr="00290621" w:rsidR="00B94BD7" w:rsidP="00B94BD7" w:rsidRDefault="00B94BD7" w14:paraId="7256CEF2" w14:textId="77777777">
      <w:pPr>
        <w:numPr>
          <w:ilvl w:val="0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b/>
          <w:sz w:val="21"/>
          <w:szCs w:val="21"/>
        </w:rPr>
        <w:t xml:space="preserve">事業の評価　</w:t>
      </w:r>
      <w:proofErr w:type="spellStart"/>
      <w:r>
        <w:rPr>
          <w:rFonts w:ascii="Times New Roman" w:hAnsi="Times New Roman"/>
          <w:sz w:val="21"/>
          <w:szCs w:val="21"/>
        </w:rPr>
        <w:t>Đánh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giá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</w:p>
    <w:p w:rsidRPr="00290621" w:rsidR="00B94BD7" w:rsidP="00B94BD7" w:rsidRDefault="00B94BD7" w14:paraId="074E0DD5" w14:textId="7777777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期待される成果及び効果（可能な範囲で数量的指標も用いて説明してください。）</w:t>
      </w:r>
      <w:r w:rsidRPr="00290621">
        <w:rPr>
          <w:rFonts w:ascii="Times New Roman" w:hAnsi="Times New Roman"/>
          <w:sz w:val="21"/>
          <w:szCs w:val="21"/>
        </w:rPr>
        <w:br/>
      </w:r>
      <w:r>
        <w:rPr>
          <w:rFonts w:ascii="Times New Roman" w:hAnsi="Times New Roman"/>
          <w:sz w:val="21"/>
          <w:szCs w:val="21"/>
        </w:rPr>
        <w:t xml:space="preserve">Thành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kỳ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vọng</w:t>
      </w:r>
      <w:proofErr w:type="spellEnd"/>
      <w:r>
        <w:rPr>
          <w:rFonts w:ascii="Times New Roman" w:hAnsi="Times New Roman"/>
          <w:sz w:val="21"/>
          <w:szCs w:val="21"/>
        </w:rPr>
        <w:t xml:space="preserve"> (</w:t>
      </w:r>
      <w:proofErr w:type="spellStart"/>
      <w:r>
        <w:rPr>
          <w:rFonts w:ascii="Times New Roman" w:hAnsi="Times New Roman" w:cs="Arial"/>
          <w:sz w:val="21"/>
          <w:szCs w:val="21"/>
        </w:rPr>
        <w:t>Vui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lòng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sử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dụng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cả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số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liệu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để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trình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bày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trong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phạm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vi </w:t>
      </w:r>
      <w:proofErr w:type="spellStart"/>
      <w:r>
        <w:rPr>
          <w:rFonts w:ascii="Times New Roman" w:hAnsi="Times New Roman" w:cs="Arial"/>
          <w:sz w:val="21"/>
          <w:szCs w:val="21"/>
        </w:rPr>
        <w:t>có</w:t>
      </w:r>
      <w:proofErr w:type="spellEnd"/>
      <w:r>
        <w:rPr>
          <w:rFonts w:ascii="Times New Roman" w:hAnsi="Times New Roman" w:cs="Arial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sz w:val="21"/>
          <w:szCs w:val="21"/>
        </w:rPr>
        <w:t>thể</w:t>
      </w:r>
      <w:proofErr w:type="spellEnd"/>
      <w:r w:rsidRPr="009E2902">
        <w:rPr>
          <w:rFonts w:hint="eastAsia" w:ascii="Times New Roman" w:hAnsi="Times New Roman" w:cs="Arial"/>
          <w:sz w:val="21"/>
          <w:szCs w:val="21"/>
        </w:rPr>
        <w:t>.</w:t>
      </w:r>
      <w:r>
        <w:rPr>
          <w:rFonts w:hint="eastAsia" w:ascii="Times New Roman" w:hAnsi="Times New Roman" w:cs="Arial"/>
          <w:sz w:val="21"/>
          <w:szCs w:val="21"/>
        </w:rPr>
        <w:t>)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6A9C0AE0" w14:textId="77777777">
        <w:trPr>
          <w:trHeight w:val="989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587557DA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28B83E3B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B94BD7" w:rsidP="00364CFE" w:rsidRDefault="00B94BD7" w14:paraId="4EC8E384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57736773" w14:textId="18EE01CD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7DC7E771" w14:textId="74433DE5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52AA73B9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154C143F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1D3FA2" w:rsidP="00364CFE" w:rsidRDefault="001D3FA2" w14:paraId="3F3836D3" w14:textId="0BCD20E3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7F5A257D" w14:textId="7777777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>成果及び効果の評価方法</w:t>
      </w:r>
      <w:r w:rsidRPr="00290621"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Phương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pháp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đánh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giá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7EA7A0EF" w14:textId="77777777">
        <w:trPr>
          <w:trHeight w:val="975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405D1EC0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4F718CC8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B94BD7" w:rsidP="00364CFE" w:rsidRDefault="00B94BD7" w14:paraId="715F8140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11835D10" w14:textId="528D06A9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07456C3F" w14:textId="5BC9AC51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62E4880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45D8602A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1D3FA2" w:rsidP="00364CFE" w:rsidRDefault="001D3FA2" w14:paraId="5232B71C" w14:textId="77EE7174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7FD5E303" w14:textId="77777777">
      <w:pPr>
        <w:numPr>
          <w:ilvl w:val="1"/>
          <w:numId w:val="5"/>
        </w:numPr>
        <w:snapToGrid w:val="0"/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 xml:space="preserve">成果及び効果の周知・還元方法　</w:t>
      </w:r>
      <w:proofErr w:type="spellStart"/>
      <w:r>
        <w:rPr>
          <w:rFonts w:ascii="Times New Roman" w:hAnsi="Times New Roman"/>
          <w:sz w:val="21"/>
          <w:szCs w:val="21"/>
        </w:rPr>
        <w:t>Phương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pháp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lan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tỏa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hoàn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và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hiệu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quả</w:t>
      </w:r>
      <w:proofErr w:type="spellEnd"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9"/>
      </w:tblGrid>
      <w:tr w:rsidRPr="00290621" w:rsidR="00B94BD7" w:rsidTr="00364CFE" w14:paraId="7520FE4C" w14:textId="77777777">
        <w:trPr>
          <w:trHeight w:val="1102"/>
        </w:trPr>
        <w:tc>
          <w:tcPr>
            <w:tcW w:w="5000" w:type="pct"/>
            <w:shd w:val="clear" w:color="auto" w:fill="FFFFCC"/>
          </w:tcPr>
          <w:p w:rsidRPr="00290621" w:rsidR="00B94BD7" w:rsidP="00364CFE" w:rsidRDefault="00B94BD7" w14:paraId="4B72E36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B94BD7" w:rsidP="00364CFE" w:rsidRDefault="00B94BD7" w14:paraId="118A9CE5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B94BD7" w:rsidP="00364CFE" w:rsidRDefault="00B94BD7" w14:paraId="1174E004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08036608" w14:textId="22B162D2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0A28D308" w14:textId="5B348AFC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65FA68A2" w14:textId="70267205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="001D3FA2" w:rsidP="00364CFE" w:rsidRDefault="001D3FA2" w14:paraId="0DF126A6" w14:textId="77777777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:rsidRPr="00290621" w:rsidR="001D3FA2" w:rsidP="00364CFE" w:rsidRDefault="001D3FA2" w14:paraId="0DB1B2B2" w14:textId="056DF270">
            <w:pPr>
              <w:snapToGrid w:val="0"/>
              <w:spacing w:line="0" w:lineRule="atLeast"/>
              <w:ind w:right="57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Pr="00290621" w:rsidR="00B94BD7" w:rsidP="00B94BD7" w:rsidRDefault="00B94BD7" w14:paraId="0DC8AD30" w14:textId="77777777">
      <w:pPr>
        <w:pStyle w:val="Footer"/>
        <w:tabs>
          <w:tab w:val="clear" w:pos="4252"/>
          <w:tab w:val="clear" w:pos="8504"/>
        </w:tabs>
        <w:spacing w:line="0" w:lineRule="atLeast"/>
        <w:rPr>
          <w:ins w:author="瀨野　裕治" w:date="2025-06-24T09:20:00Z" w:id="14"/>
          <w:rFonts w:ascii="Times New Roman" w:hAnsi="Times New Roman"/>
          <w:b/>
          <w:bCs/>
          <w:sz w:val="21"/>
          <w:szCs w:val="21"/>
        </w:rPr>
      </w:pPr>
    </w:p>
    <w:p w:rsidR="12643D73" w:rsidP="12643D73" w:rsidRDefault="12643D73" w14:paraId="1B9AC89B" w14:textId="33F86F2A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/>
          <w:bCs/>
          <w:sz w:val="21"/>
          <w:szCs w:val="21"/>
        </w:rPr>
      </w:pPr>
    </w:p>
    <w:p w:rsidRPr="00290621" w:rsidR="00B94BD7" w:rsidP="00B94BD7" w:rsidRDefault="00B94BD7" w14:paraId="66A8BC6A" w14:textId="7777777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予算</w:t>
      </w:r>
      <w:r w:rsidRPr="00007520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007520">
        <w:rPr>
          <w:rFonts w:ascii="Times New Roman" w:hAnsi="Times New Roman"/>
          <w:b/>
          <w:bCs/>
          <w:sz w:val="21"/>
          <w:szCs w:val="21"/>
        </w:rPr>
        <w:t>Ngân</w:t>
      </w:r>
      <w:proofErr w:type="spellEnd"/>
      <w:r w:rsidRPr="00007520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 w:rsidRPr="00007520">
        <w:rPr>
          <w:rFonts w:ascii="Times New Roman" w:hAnsi="Times New Roman"/>
          <w:b/>
          <w:bCs/>
          <w:sz w:val="21"/>
          <w:szCs w:val="21"/>
        </w:rPr>
        <w:t>sách</w:t>
      </w:r>
      <w:proofErr w:type="spellEnd"/>
      <w:r w:rsidRPr="00290621">
        <w:rPr>
          <w:rFonts w:ascii="Times New Roman" w:hAnsi="Times New Roman"/>
          <w:bCs/>
          <w:sz w:val="21"/>
          <w:szCs w:val="21"/>
        </w:rPr>
        <w:br/>
      </w:r>
      <w:r w:rsidRPr="00290621">
        <w:rPr>
          <w:rFonts w:ascii="Times New Roman" w:hAnsi="Times New Roman"/>
          <w:sz w:val="21"/>
          <w:szCs w:val="21"/>
        </w:rPr>
        <w:t>別紙に記入。</w:t>
      </w:r>
      <w:proofErr w:type="spellStart"/>
      <w:r>
        <w:rPr>
          <w:rFonts w:ascii="Times New Roman" w:hAnsi="Times New Roman"/>
          <w:sz w:val="21"/>
          <w:szCs w:val="21"/>
        </w:rPr>
        <w:t>Vui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lòng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điền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tại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trang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sau</w:t>
      </w:r>
      <w:proofErr w:type="spellEnd"/>
      <w:r>
        <w:rPr>
          <w:rFonts w:ascii="Times New Roman" w:hAnsi="Times New Roman"/>
          <w:sz w:val="21"/>
          <w:szCs w:val="21"/>
        </w:rPr>
        <w:t>.</w:t>
      </w:r>
    </w:p>
    <w:p w:rsidRPr="00290621" w:rsidR="00B94BD7" w:rsidP="00B94BD7" w:rsidRDefault="00B94BD7" w14:paraId="72510E43" w14:textId="77777777">
      <w:pPr>
        <w:pStyle w:val="Footer"/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</w:p>
    <w:p w:rsidRPr="00290621" w:rsidR="00B94BD7" w:rsidP="00B94BD7" w:rsidRDefault="00B94BD7" w14:paraId="2A9D25CA" w14:textId="77777777">
      <w:pPr>
        <w:pStyle w:val="Footer"/>
        <w:numPr>
          <w:ilvl w:val="0"/>
          <w:numId w:val="5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bCs/>
          <w:sz w:val="21"/>
          <w:szCs w:val="21"/>
        </w:rPr>
      </w:pPr>
      <w:r w:rsidRPr="00290621">
        <w:rPr>
          <w:rFonts w:ascii="Times New Roman" w:hAnsi="Times New Roman"/>
          <w:b/>
          <w:bCs/>
          <w:sz w:val="21"/>
          <w:szCs w:val="21"/>
        </w:rPr>
        <w:t>添付書類</w:t>
      </w:r>
      <w:r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Tài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liệu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nộp</w:t>
      </w:r>
      <w:proofErr w:type="spellEnd"/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b/>
          <w:bCs/>
          <w:sz w:val="21"/>
          <w:szCs w:val="21"/>
        </w:rPr>
        <w:t>kèm</w:t>
      </w:r>
      <w:proofErr w:type="spellEnd"/>
    </w:p>
    <w:p w:rsidRPr="00290621" w:rsidR="00B94BD7" w:rsidP="00B94BD7" w:rsidRDefault="00B94BD7" w14:paraId="69BF7D30" w14:textId="77777777">
      <w:pPr>
        <w:pStyle w:val="Footer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ascii="Times New Roman" w:hAnsi="Times New Roman"/>
          <w:sz w:val="21"/>
          <w:szCs w:val="21"/>
        </w:rPr>
      </w:pPr>
      <w:r w:rsidRPr="00290621">
        <w:rPr>
          <w:rFonts w:ascii="Times New Roman" w:hAnsi="Times New Roman"/>
          <w:sz w:val="21"/>
          <w:szCs w:val="21"/>
        </w:rPr>
        <w:t xml:space="preserve">申請事業詳細　</w:t>
      </w:r>
      <w:proofErr w:type="spellStart"/>
      <w:r>
        <w:rPr>
          <w:rFonts w:ascii="Times New Roman" w:hAnsi="Times New Roman"/>
          <w:sz w:val="21"/>
          <w:szCs w:val="21"/>
        </w:rPr>
        <w:t>Bản</w:t>
      </w:r>
      <w:proofErr w:type="spellEnd"/>
      <w:r>
        <w:rPr>
          <w:rFonts w:ascii="Times New Roman" w:hAnsi="Times New Roman"/>
          <w:sz w:val="21"/>
          <w:szCs w:val="21"/>
        </w:rPr>
        <w:t xml:space="preserve"> chi </w:t>
      </w:r>
      <w:proofErr w:type="spellStart"/>
      <w:r>
        <w:rPr>
          <w:rFonts w:ascii="Times New Roman" w:hAnsi="Times New Roman"/>
          <w:sz w:val="21"/>
          <w:szCs w:val="21"/>
        </w:rPr>
        <w:t>tiết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dự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án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đăng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</w:rPr>
        <w:t>ký</w:t>
      </w:r>
      <w:proofErr w:type="spellEnd"/>
    </w:p>
    <w:p w:rsidR="00B94BD7" w:rsidP="00B94BD7" w:rsidRDefault="00B94BD7" w14:paraId="72328D3A" w14:textId="77777777">
      <w:pPr>
        <w:spacing w:line="0" w:lineRule="atLeast"/>
        <w:ind w:right="310" w:rightChars="161"/>
        <w:rPr>
          <w:rFonts w:ascii="Times New Roman" w:hAnsi="Times New Roman"/>
          <w:sz w:val="21"/>
          <w:szCs w:val="21"/>
        </w:rPr>
      </w:pPr>
    </w:p>
    <w:p w:rsidR="00B94BD7" w:rsidP="00B94BD7" w:rsidRDefault="00B94BD7" w14:paraId="1860CE67" w14:textId="77777777">
      <w:pPr>
        <w:snapToGrid w:val="0"/>
        <w:spacing w:line="0" w:lineRule="atLeast"/>
        <w:ind w:leftChars="-147" w:hanging="283" w:hangingChars="127"/>
        <w:rPr>
          <w:rFonts w:ascii="Times New Roman" w:hAnsi="Times New Roman"/>
          <w:sz w:val="21"/>
          <w:szCs w:val="21"/>
        </w:rPr>
      </w:pPr>
      <w:r w:rsidRPr="00563DD5">
        <w:rPr>
          <w:rFonts w:hint="eastAsia" w:ascii="Times New Roman" w:hAnsi="Times New Roman"/>
          <w:sz w:val="21"/>
          <w:szCs w:val="21"/>
        </w:rPr>
        <w:t>※全ての収入・支出の証憑は</w:t>
      </w:r>
      <w:r w:rsidRPr="00563DD5">
        <w:rPr>
          <w:rFonts w:hint="eastAsia" w:ascii="Times New Roman" w:hAnsi="Times New Roman"/>
          <w:sz w:val="21"/>
          <w:szCs w:val="21"/>
        </w:rPr>
        <w:t>5</w:t>
      </w:r>
      <w:r w:rsidRPr="00563DD5">
        <w:rPr>
          <w:rFonts w:hint="eastAsia" w:ascii="Times New Roman" w:hAnsi="Times New Roman"/>
          <w:sz w:val="21"/>
          <w:szCs w:val="21"/>
        </w:rPr>
        <w:t>年間保存し、基金が要求した際は速やかに提出してください。</w:t>
      </w:r>
    </w:p>
    <w:p w:rsidRPr="00007520" w:rsidR="00B94BD7" w:rsidP="00B94BD7" w:rsidRDefault="00B94BD7" w14:paraId="54DB0149" w14:textId="77777777">
      <w:pPr>
        <w:snapToGrid w:val="0"/>
        <w:spacing w:line="0" w:lineRule="atLeast"/>
        <w:ind w:left="-268" w:leftChars="-139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sz w:val="21"/>
          <w:szCs w:val="21"/>
        </w:rPr>
        <w:t>*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Vui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giữ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tất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cả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giấy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tờ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về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thu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chi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tiêu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dự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án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trong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vòng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5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năm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tới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và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nộp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Arial"/>
          <w:b/>
          <w:sz w:val="21"/>
          <w:szCs w:val="21"/>
        </w:rPr>
        <w:t>ngay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cho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Quỹ</w:t>
      </w:r>
      <w:proofErr w:type="spellEnd"/>
      <w:r>
        <w:rPr>
          <w:rFonts w:ascii="Times New Roman" w:hAnsi="Times New Roman" w:cs="Arial"/>
          <w:b/>
          <w:sz w:val="21"/>
          <w:szCs w:val="21"/>
        </w:rPr>
        <w:t xml:space="preserve"> </w:t>
      </w:r>
      <w:r w:rsidRPr="00247F52">
        <w:rPr>
          <w:rFonts w:ascii="Times New Roman" w:hAnsi="Times New Roman" w:cs="Arial"/>
          <w:b/>
          <w:sz w:val="21"/>
          <w:szCs w:val="21"/>
        </w:rPr>
        <w:t xml:space="preserve">Giao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lưu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Quốc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tế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Nhật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Bản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tại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Việt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Nam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khi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được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yêu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 xml:space="preserve"> </w:t>
      </w:r>
      <w:proofErr w:type="spellStart"/>
      <w:r w:rsidRPr="00247F52">
        <w:rPr>
          <w:rFonts w:ascii="Times New Roman" w:hAnsi="Times New Roman" w:cs="Arial"/>
          <w:b/>
          <w:sz w:val="21"/>
          <w:szCs w:val="21"/>
        </w:rPr>
        <w:t>cầu</w:t>
      </w:r>
      <w:proofErr w:type="spellEnd"/>
      <w:r w:rsidRPr="00247F52">
        <w:rPr>
          <w:rFonts w:ascii="Times New Roman" w:hAnsi="Times New Roman" w:cs="Arial"/>
          <w:b/>
          <w:sz w:val="21"/>
          <w:szCs w:val="21"/>
        </w:rPr>
        <w:t>.</w:t>
      </w:r>
    </w:p>
    <w:p w:rsidRPr="00290621" w:rsidR="000D49B1" w:rsidP="000D49B1" w:rsidRDefault="000D49B1" w14:paraId="70CD2C60" w14:textId="77777777">
      <w:pPr>
        <w:spacing w:line="0" w:lineRule="atLeast"/>
        <w:ind w:right="310" w:rightChars="161"/>
        <w:rPr>
          <w:rFonts w:ascii="Times New Roman" w:hAnsi="Times New Roman"/>
          <w:sz w:val="21"/>
          <w:szCs w:val="21"/>
        </w:rPr>
        <w:sectPr w:rsidRPr="00290621" w:rsidR="000D49B1" w:rsidSect="004676E5">
          <w:headerReference w:type="default" r:id="rId8"/>
          <w:footerReference w:type="even" r:id="rId9"/>
          <w:footerReference w:type="default" r:id="rId10"/>
          <w:type w:val="oddPage"/>
          <w:pgSz w:w="11907" w:h="16840" w:orient="portrait" w:code="9"/>
          <w:pgMar w:top="1440" w:right="1440" w:bottom="1440" w:left="1440" w:header="567" w:footer="567" w:gutter="0"/>
          <w:pgNumType w:start="1"/>
          <w:cols w:space="425"/>
          <w:docGrid w:type="linesAndChars" w:linePitch="291" w:charSpace="2617"/>
        </w:sectPr>
      </w:pPr>
    </w:p>
    <w:p w:rsidRPr="00290621" w:rsidR="001343D2" w:rsidP="002E7EE7" w:rsidRDefault="00000000" w14:paraId="0A2C5D6F" w14:textId="77777777">
      <w:pPr>
        <w:snapToGrid w:val="0"/>
        <w:spacing w:line="0" w:lineRule="atLeast"/>
        <w:rPr>
          <w:rFonts w:ascii="Times New Roman" w:hAnsi="Times New Roman"/>
          <w:b/>
          <w:sz w:val="21"/>
          <w:szCs w:val="21"/>
        </w:rPr>
      </w:pPr>
      <w:commentRangeStart w:id="15"/>
      <w:r>
        <w:rPr>
          <w:rFonts w:ascii="Times New Roman" w:hAnsi="Times New Roman"/>
          <w:noProof/>
        </w:rPr>
        <w:object w:dxaOrig="1440" w:dyaOrig="1440" w14:anchorId="630916DB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s2050" style="position:absolute;left:0;text-align:left;margin-left:-6.4pt;margin-top:0;width:792.05pt;height:493.55pt;z-index:251657728" type="#_x0000_t75">
            <v:imagedata o:title="" r:id="rId11"/>
            <o:lock v:ext="edit" aspectratio="f"/>
            <w10:wrap type="square" side="right"/>
          </v:shape>
          <o:OLEObject Type="Embed" ProgID="Excel.Sheet.8" ShapeID="_x0000_s2050" DrawAspect="Content" ObjectID="_1812355805" r:id="rId12"/>
        </w:object>
      </w:r>
      <w:commentRangeEnd w:id="15"/>
      <w:r w:rsidR="00174D13">
        <w:rPr>
          <w:rStyle w:val="CommentReference"/>
        </w:rPr>
        <w:commentReference w:id="15"/>
      </w:r>
    </w:p>
    <w:sectPr w:rsidRPr="00290621" w:rsidR="001343D2" w:rsidSect="00563DD5">
      <w:headerReference w:type="default" r:id="rId17"/>
      <w:footerReference w:type="default" r:id="rId18"/>
      <w:type w:val="oddPage"/>
      <w:pgSz w:w="16840" w:h="11907" w:orient="landscape" w:code="9"/>
      <w:pgMar w:top="720" w:right="397" w:bottom="720" w:left="720" w:header="567" w:footer="567" w:gutter="0"/>
      <w:cols w:space="425"/>
      <w:docGrid w:linePitch="260" w:charSpace="16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大熊　陽子" w:author="大熊　陽子" w:date="2024-05-30T13:37:00Z" w:id="15">
    <w:p w:rsidR="00174D13" w:rsidP="000768B7" w:rsidRDefault="00174D13" w14:paraId="07226073" w14:textId="77777777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エクセル計算式いれました（オートSUM)にしています。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2260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02FFA5" w16cex:dateUtc="2024-05-30T06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226073" w16cid:durableId="2A02FF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F9D" w:rsidRDefault="00921F9D" w14:paraId="5A8006B7" w14:textId="77777777">
      <w:r>
        <w:separator/>
      </w:r>
    </w:p>
  </w:endnote>
  <w:endnote w:type="continuationSeparator" w:id="0">
    <w:p w:rsidR="00921F9D" w:rsidRDefault="00921F9D" w14:paraId="03E573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248D0" w:rsidP="00CA7780" w:rsidRDefault="009248D0" w14:paraId="04DE3BEF" w14:textId="77777777">
    <w:pPr>
      <w:pStyle w:val="Footer"/>
      <w:framePr w:wrap="around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48D0" w:rsidP="00CA7780" w:rsidRDefault="009248D0" w14:paraId="5CADE596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76E5" w:rsidRDefault="004676E5" w14:paraId="3A25BB57" w14:textId="0CE4BBC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91982">
      <w:rPr>
        <w:noProof/>
      </w:rPr>
      <w:t>2</w:t>
    </w:r>
    <w:r>
      <w:rPr>
        <w:noProof/>
      </w:rPr>
      <w:fldChar w:fldCharType="end"/>
    </w:r>
  </w:p>
  <w:p w:rsidRPr="00290621" w:rsidR="00290621" w:rsidP="004676E5" w:rsidRDefault="00290621" w14:paraId="5490CEFF" w14:textId="77777777">
    <w:pPr>
      <w:pStyle w:val="Footer"/>
      <w:rPr>
        <w:rFonts w:ascii="Times New Roman" w:hAnsi="Times New Roman"/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E7EE7" w:rsidR="009248D0" w:rsidP="00215590" w:rsidRDefault="00215590" w14:paraId="759548CB" w14:textId="3E18C9F1">
    <w:pPr>
      <w:pStyle w:val="Footer"/>
      <w:jc w:val="center"/>
      <w:rPr>
        <w:rFonts w:ascii="Times New Roman" w:hAnsi="Times New Roman"/>
        <w:sz w:val="21"/>
      </w:rPr>
    </w:pPr>
    <w:r w:rsidRPr="002E7EE7">
      <w:rPr>
        <w:rFonts w:ascii="Times New Roman" w:hAnsi="Times New Roman"/>
        <w:sz w:val="21"/>
      </w:rPr>
      <w:fldChar w:fldCharType="begin"/>
    </w:r>
    <w:r w:rsidRPr="002E7EE7">
      <w:rPr>
        <w:rFonts w:ascii="Times New Roman" w:hAnsi="Times New Roman"/>
        <w:sz w:val="21"/>
      </w:rPr>
      <w:instrText>PAGE   \* MERGEFORMAT</w:instrText>
    </w:r>
    <w:r w:rsidRPr="002E7EE7">
      <w:rPr>
        <w:rFonts w:ascii="Times New Roman" w:hAnsi="Times New Roman"/>
        <w:sz w:val="21"/>
      </w:rPr>
      <w:fldChar w:fldCharType="separate"/>
    </w:r>
    <w:r w:rsidRPr="00091982" w:rsidR="00091982">
      <w:rPr>
        <w:rFonts w:ascii="Times New Roman" w:hAnsi="Times New Roman"/>
        <w:noProof/>
        <w:sz w:val="21"/>
        <w:lang w:val="ja-JP"/>
      </w:rPr>
      <w:t>3</w:t>
    </w:r>
    <w:r w:rsidRPr="002E7EE7">
      <w:rPr>
        <w:rFonts w:ascii="Times New Roman" w:hAnsi="Times New Roman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F9D" w:rsidRDefault="00921F9D" w14:paraId="7083F43D" w14:textId="77777777">
      <w:r>
        <w:separator/>
      </w:r>
    </w:p>
  </w:footnote>
  <w:footnote w:type="continuationSeparator" w:id="0">
    <w:p w:rsidR="00921F9D" w:rsidRDefault="00921F9D" w14:paraId="0B16DF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290621" w:rsidR="00AC34E1" w:rsidP="00572DBF" w:rsidRDefault="00572DBF" w14:paraId="277D2CB0" w14:textId="77777777">
    <w:pPr>
      <w:pStyle w:val="Header"/>
      <w:jc w:val="right"/>
      <w:rPr>
        <w:rFonts w:ascii="Times New Roman" w:hAnsi="Times New Roman"/>
        <w:sz w:val="21"/>
        <w:szCs w:val="21"/>
      </w:rPr>
    </w:pPr>
    <w:r w:rsidRPr="00290621">
      <w:rPr>
        <w:rFonts w:ascii="Times New Roman" w:hAnsi="Times New Roman"/>
        <w:sz w:val="21"/>
        <w:szCs w:val="21"/>
        <w:bdr w:val="single" w:color="auto" w:sz="4" w:space="0"/>
      </w:rPr>
      <w:t>J</w:t>
    </w:r>
    <w:r w:rsidR="00013014">
      <w:rPr>
        <w:rFonts w:ascii="Times New Roman" w:hAnsi="Times New Roman"/>
        <w:sz w:val="21"/>
        <w:szCs w:val="21"/>
        <w:bdr w:val="single" w:color="auto" w:sz="4" w:space="0"/>
      </w:rPr>
      <w:t>F-VN</w:t>
    </w:r>
    <w:r w:rsidRPr="00290621">
      <w:rPr>
        <w:rFonts w:ascii="Times New Roman" w:hAnsi="Times New Roman"/>
        <w:sz w:val="21"/>
        <w:szCs w:val="21"/>
      </w:rPr>
      <w:br/>
    </w:r>
    <w:r w:rsidRPr="00290621">
      <w:rPr>
        <w:rFonts w:ascii="Times New Roman" w:hAnsi="Times New Roman"/>
        <w:sz w:val="21"/>
        <w:szCs w:val="21"/>
      </w:rPr>
      <w:br/>
    </w:r>
    <w:r w:rsidRPr="00290621" w:rsidR="00D12D31">
      <w:rPr>
        <w:rFonts w:ascii="Times New Roman" w:hAnsi="Times New Roman"/>
        <w:noProof/>
        <w:sz w:val="21"/>
        <w:szCs w:val="21"/>
      </w:rPr>
      <w:drawing>
        <wp:anchor distT="0" distB="0" distL="114300" distR="114300" simplePos="0" relativeHeight="251657216" behindDoc="0" locked="0" layoutInCell="1" allowOverlap="1" wp14:anchorId="78F18C5E" wp14:editId="65A2E34A">
          <wp:simplePos x="0" y="0"/>
          <wp:positionH relativeFrom="column">
            <wp:posOffset>4445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215590" w:rsidR="00AC65A4" w:rsidP="00572DBF" w:rsidRDefault="00572DBF" w14:paraId="134EEB6A" w14:textId="77777777">
    <w:pPr>
      <w:pStyle w:val="Header"/>
      <w:jc w:val="right"/>
      <w:rPr>
        <w:rFonts w:ascii="Times New Roman" w:hAnsi="Times New Roman"/>
        <w:sz w:val="21"/>
        <w:bdr w:val="single" w:color="auto" w:sz="4" w:space="0"/>
      </w:rPr>
    </w:pPr>
    <w:r w:rsidRPr="00215590">
      <w:rPr>
        <w:rFonts w:ascii="Times New Roman" w:hAnsi="Times New Roman"/>
        <w:sz w:val="21"/>
        <w:bdr w:val="single" w:color="auto" w:sz="4" w:space="0"/>
      </w:rPr>
      <w:t>J</w:t>
    </w:r>
    <w:r w:rsidR="00013014">
      <w:rPr>
        <w:rFonts w:ascii="Times New Roman" w:hAnsi="Times New Roman"/>
        <w:sz w:val="21"/>
        <w:bdr w:val="single" w:color="auto" w:sz="4" w:space="0"/>
      </w:rPr>
      <w:t>F-VN</w:t>
    </w:r>
    <w:r w:rsidRPr="00215590">
      <w:rPr>
        <w:rFonts w:ascii="Times New Roman" w:hAnsi="Times New Roman"/>
        <w:sz w:val="21"/>
        <w:bdr w:val="single" w:color="auto" w:sz="4" w:space="0"/>
      </w:rPr>
      <w:br/>
    </w:r>
    <w:r w:rsidRPr="00215590">
      <w:rPr>
        <w:rFonts w:ascii="Times New Roman" w:hAnsi="Times New Roman"/>
        <w:sz w:val="21"/>
        <w:bdr w:val="single" w:color="auto" w:sz="4" w:space="0"/>
      </w:rPr>
      <w:br/>
    </w:r>
    <w:r w:rsidRPr="00215590" w:rsidR="00D12D31">
      <w:rPr>
        <w:rFonts w:ascii="Times New Roman" w:hAnsi="Times New Roman"/>
        <w:noProof/>
        <w:sz w:val="21"/>
        <w:bdr w:val="single" w:color="auto" w:sz="4" w:space="0"/>
      </w:rPr>
      <w:drawing>
        <wp:anchor distT="0" distB="0" distL="114300" distR="114300" simplePos="0" relativeHeight="251658240" behindDoc="0" locked="0" layoutInCell="1" allowOverlap="1" wp14:anchorId="34F67283" wp14:editId="6D93E341">
          <wp:simplePos x="0" y="0"/>
          <wp:positionH relativeFrom="column">
            <wp:posOffset>5715</wp:posOffset>
          </wp:positionH>
          <wp:positionV relativeFrom="paragraph">
            <wp:posOffset>5080</wp:posOffset>
          </wp:positionV>
          <wp:extent cx="1983105" cy="273050"/>
          <wp:effectExtent l="0" t="0" r="0" b="0"/>
          <wp:wrapSquare wrapText="bothSides"/>
          <wp:docPr id="8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10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hint="eastAsia" w:ascii="MS Mincho" w:hAnsi="MS Mincho" w:eastAsia="MS Minch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hint="eastAsia" w:ascii="MS Mincho" w:hAnsi="MS Mincho" w:eastAsia="MS Minch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1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hint="eastAsia" w:ascii="MS Mincho" w:hAnsi="MS Mincho" w:eastAsia="MS Mincho"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hint="default" w:ascii="Wingdings" w:hAnsi="Wingdings"/>
      </w:rPr>
    </w:lvl>
  </w:abstractNum>
  <w:abstractNum w:abstractNumId="12" w15:restartNumberingAfterBreak="0">
    <w:nsid w:val="64794A25"/>
    <w:multiLevelType w:val="hybridMultilevel"/>
    <w:tmpl w:val="8D906C70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55E008CE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E4F1CF3"/>
    <w:multiLevelType w:val="hybridMultilevel"/>
    <w:tmpl w:val="3EE40138"/>
    <w:lvl w:ilvl="0" w:tplc="FC4A60F6">
      <w:start w:val="3"/>
      <w:numFmt w:val="bullet"/>
      <w:lvlText w:val="※"/>
      <w:lvlJc w:val="left"/>
      <w:pPr>
        <w:ind w:left="780" w:hanging="360"/>
      </w:pPr>
      <w:rPr>
        <w:rFonts w:hint="eastAsia" w:ascii="MS Mincho" w:hAnsi="MS Mincho" w:eastAsia="MS Mincho" w:cs="Arial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num w:numId="1" w16cid:durableId="4092445">
    <w:abstractNumId w:val="10"/>
  </w:num>
  <w:num w:numId="2" w16cid:durableId="1130898220">
    <w:abstractNumId w:val="3"/>
  </w:num>
  <w:num w:numId="3" w16cid:durableId="2033456296">
    <w:abstractNumId w:val="1"/>
  </w:num>
  <w:num w:numId="4" w16cid:durableId="373194336">
    <w:abstractNumId w:val="11"/>
  </w:num>
  <w:num w:numId="5" w16cid:durableId="1015349352">
    <w:abstractNumId w:val="12"/>
  </w:num>
  <w:num w:numId="6" w16cid:durableId="1061055866">
    <w:abstractNumId w:val="2"/>
  </w:num>
  <w:num w:numId="7" w16cid:durableId="1647278188">
    <w:abstractNumId w:val="5"/>
  </w:num>
  <w:num w:numId="8" w16cid:durableId="596837225">
    <w:abstractNumId w:val="9"/>
  </w:num>
  <w:num w:numId="9" w16cid:durableId="26294709">
    <w:abstractNumId w:val="14"/>
  </w:num>
  <w:num w:numId="10" w16cid:durableId="1772698793">
    <w:abstractNumId w:val="4"/>
  </w:num>
  <w:num w:numId="11" w16cid:durableId="1142163230">
    <w:abstractNumId w:val="0"/>
  </w:num>
  <w:num w:numId="12" w16cid:durableId="753012646">
    <w:abstractNumId w:val="8"/>
  </w:num>
  <w:num w:numId="13" w16cid:durableId="1113091205">
    <w:abstractNumId w:val="13"/>
  </w:num>
  <w:num w:numId="14" w16cid:durableId="510796132">
    <w:abstractNumId w:val="7"/>
  </w:num>
  <w:num w:numId="15" w16cid:durableId="2003663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大熊　陽子">
    <w15:presenceInfo w15:providerId="AD" w15:userId="S::Yoko_Okuma@jpf.go.jp::52636d25-8b41-47fd-b3c8-6fdddae569b5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9E1"/>
    <w:rsid w:val="00000000"/>
    <w:rsid w:val="00012C57"/>
    <w:rsid w:val="00013014"/>
    <w:rsid w:val="00030643"/>
    <w:rsid w:val="00035FAC"/>
    <w:rsid w:val="00051A9B"/>
    <w:rsid w:val="00055D53"/>
    <w:rsid w:val="00060E71"/>
    <w:rsid w:val="00066E2A"/>
    <w:rsid w:val="00075EB2"/>
    <w:rsid w:val="00081D6F"/>
    <w:rsid w:val="00091982"/>
    <w:rsid w:val="000A212B"/>
    <w:rsid w:val="000A3772"/>
    <w:rsid w:val="000A4800"/>
    <w:rsid w:val="000B30CA"/>
    <w:rsid w:val="000B3C76"/>
    <w:rsid w:val="000B52A6"/>
    <w:rsid w:val="000C2CDF"/>
    <w:rsid w:val="000D0DED"/>
    <w:rsid w:val="000D1B74"/>
    <w:rsid w:val="000D37BF"/>
    <w:rsid w:val="000D49B1"/>
    <w:rsid w:val="000D7E3E"/>
    <w:rsid w:val="000E0566"/>
    <w:rsid w:val="000E2AB3"/>
    <w:rsid w:val="000F493D"/>
    <w:rsid w:val="000F59AE"/>
    <w:rsid w:val="000F5AF7"/>
    <w:rsid w:val="00110CC3"/>
    <w:rsid w:val="00110E8F"/>
    <w:rsid w:val="00117F14"/>
    <w:rsid w:val="00127D77"/>
    <w:rsid w:val="001307BC"/>
    <w:rsid w:val="00131769"/>
    <w:rsid w:val="001343D2"/>
    <w:rsid w:val="001367BC"/>
    <w:rsid w:val="00142730"/>
    <w:rsid w:val="0014428B"/>
    <w:rsid w:val="00150225"/>
    <w:rsid w:val="00151ED5"/>
    <w:rsid w:val="001716BB"/>
    <w:rsid w:val="001742FD"/>
    <w:rsid w:val="00174D13"/>
    <w:rsid w:val="0017505A"/>
    <w:rsid w:val="00175311"/>
    <w:rsid w:val="00175734"/>
    <w:rsid w:val="00175E87"/>
    <w:rsid w:val="001803C3"/>
    <w:rsid w:val="00180583"/>
    <w:rsid w:val="0018472F"/>
    <w:rsid w:val="00192A89"/>
    <w:rsid w:val="001971D8"/>
    <w:rsid w:val="001A61B8"/>
    <w:rsid w:val="001C466B"/>
    <w:rsid w:val="001D064D"/>
    <w:rsid w:val="001D3FA2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26629"/>
    <w:rsid w:val="00230554"/>
    <w:rsid w:val="00230E4C"/>
    <w:rsid w:val="00236C4E"/>
    <w:rsid w:val="00242F0C"/>
    <w:rsid w:val="002527DE"/>
    <w:rsid w:val="002630B1"/>
    <w:rsid w:val="00265169"/>
    <w:rsid w:val="00266B4A"/>
    <w:rsid w:val="00267251"/>
    <w:rsid w:val="00276AE5"/>
    <w:rsid w:val="00282482"/>
    <w:rsid w:val="00290621"/>
    <w:rsid w:val="00294571"/>
    <w:rsid w:val="002974F6"/>
    <w:rsid w:val="00297BDE"/>
    <w:rsid w:val="002A1279"/>
    <w:rsid w:val="002A4256"/>
    <w:rsid w:val="002B7281"/>
    <w:rsid w:val="002C1794"/>
    <w:rsid w:val="002D3C59"/>
    <w:rsid w:val="002D3D3C"/>
    <w:rsid w:val="002D7A36"/>
    <w:rsid w:val="002E76F0"/>
    <w:rsid w:val="002E7EE7"/>
    <w:rsid w:val="002F6B0E"/>
    <w:rsid w:val="002F7C00"/>
    <w:rsid w:val="0031427A"/>
    <w:rsid w:val="00324AF9"/>
    <w:rsid w:val="00325025"/>
    <w:rsid w:val="00352167"/>
    <w:rsid w:val="003547C3"/>
    <w:rsid w:val="00354C9A"/>
    <w:rsid w:val="003648C9"/>
    <w:rsid w:val="00364CFE"/>
    <w:rsid w:val="003677A6"/>
    <w:rsid w:val="00376444"/>
    <w:rsid w:val="003769E1"/>
    <w:rsid w:val="00383434"/>
    <w:rsid w:val="003854E4"/>
    <w:rsid w:val="00386752"/>
    <w:rsid w:val="0039237B"/>
    <w:rsid w:val="00394C04"/>
    <w:rsid w:val="003950DC"/>
    <w:rsid w:val="003960A9"/>
    <w:rsid w:val="003965D0"/>
    <w:rsid w:val="003A0BCB"/>
    <w:rsid w:val="003A39FA"/>
    <w:rsid w:val="003B21DF"/>
    <w:rsid w:val="003C2913"/>
    <w:rsid w:val="003C70F5"/>
    <w:rsid w:val="003E1692"/>
    <w:rsid w:val="003E3396"/>
    <w:rsid w:val="003E59C4"/>
    <w:rsid w:val="003F19F3"/>
    <w:rsid w:val="00402B54"/>
    <w:rsid w:val="00407CC0"/>
    <w:rsid w:val="0043255A"/>
    <w:rsid w:val="00437CB8"/>
    <w:rsid w:val="00440C18"/>
    <w:rsid w:val="00444B12"/>
    <w:rsid w:val="00446AE2"/>
    <w:rsid w:val="00464DEC"/>
    <w:rsid w:val="0046704E"/>
    <w:rsid w:val="004676E5"/>
    <w:rsid w:val="00471F7F"/>
    <w:rsid w:val="00482230"/>
    <w:rsid w:val="0048432C"/>
    <w:rsid w:val="004B67F5"/>
    <w:rsid w:val="004C518C"/>
    <w:rsid w:val="004C5D54"/>
    <w:rsid w:val="004C6569"/>
    <w:rsid w:val="004E418F"/>
    <w:rsid w:val="004E7F57"/>
    <w:rsid w:val="004F6712"/>
    <w:rsid w:val="00500F6C"/>
    <w:rsid w:val="00507368"/>
    <w:rsid w:val="00530E32"/>
    <w:rsid w:val="005315CE"/>
    <w:rsid w:val="00531C55"/>
    <w:rsid w:val="00537606"/>
    <w:rsid w:val="00542EB2"/>
    <w:rsid w:val="00545188"/>
    <w:rsid w:val="00545DA1"/>
    <w:rsid w:val="00563DD5"/>
    <w:rsid w:val="00565E36"/>
    <w:rsid w:val="00572DBF"/>
    <w:rsid w:val="00581363"/>
    <w:rsid w:val="005B49E4"/>
    <w:rsid w:val="005B54DC"/>
    <w:rsid w:val="005B76E4"/>
    <w:rsid w:val="005B77A3"/>
    <w:rsid w:val="005C1D62"/>
    <w:rsid w:val="005C3D61"/>
    <w:rsid w:val="005E0335"/>
    <w:rsid w:val="005E1AF0"/>
    <w:rsid w:val="005E4509"/>
    <w:rsid w:val="005F2BDA"/>
    <w:rsid w:val="00607F0C"/>
    <w:rsid w:val="00610D15"/>
    <w:rsid w:val="00610DDB"/>
    <w:rsid w:val="00614FD6"/>
    <w:rsid w:val="00632E51"/>
    <w:rsid w:val="0064325B"/>
    <w:rsid w:val="0064327D"/>
    <w:rsid w:val="00652AAD"/>
    <w:rsid w:val="00652FFD"/>
    <w:rsid w:val="006559C5"/>
    <w:rsid w:val="00682546"/>
    <w:rsid w:val="00692CF3"/>
    <w:rsid w:val="006976AE"/>
    <w:rsid w:val="006A1737"/>
    <w:rsid w:val="006A66E5"/>
    <w:rsid w:val="006B1B0A"/>
    <w:rsid w:val="006C2FC1"/>
    <w:rsid w:val="006C43CA"/>
    <w:rsid w:val="006C73C0"/>
    <w:rsid w:val="006D44AE"/>
    <w:rsid w:val="006D7250"/>
    <w:rsid w:val="006F5944"/>
    <w:rsid w:val="0070099F"/>
    <w:rsid w:val="00704F21"/>
    <w:rsid w:val="0071115C"/>
    <w:rsid w:val="00712897"/>
    <w:rsid w:val="007167D0"/>
    <w:rsid w:val="00723C6A"/>
    <w:rsid w:val="0073509C"/>
    <w:rsid w:val="007363C7"/>
    <w:rsid w:val="007400F8"/>
    <w:rsid w:val="007446AF"/>
    <w:rsid w:val="00754390"/>
    <w:rsid w:val="00756F8A"/>
    <w:rsid w:val="00760E2C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B85"/>
    <w:rsid w:val="007B2EE6"/>
    <w:rsid w:val="007B3A8F"/>
    <w:rsid w:val="007C011C"/>
    <w:rsid w:val="007C1060"/>
    <w:rsid w:val="007C5FBF"/>
    <w:rsid w:val="007F119F"/>
    <w:rsid w:val="007F522D"/>
    <w:rsid w:val="007F6840"/>
    <w:rsid w:val="007F7E7F"/>
    <w:rsid w:val="008036C0"/>
    <w:rsid w:val="00807535"/>
    <w:rsid w:val="008102D7"/>
    <w:rsid w:val="008115D4"/>
    <w:rsid w:val="00812B04"/>
    <w:rsid w:val="00814150"/>
    <w:rsid w:val="0081635A"/>
    <w:rsid w:val="00816E6E"/>
    <w:rsid w:val="0081776B"/>
    <w:rsid w:val="0082593C"/>
    <w:rsid w:val="00826409"/>
    <w:rsid w:val="008336C3"/>
    <w:rsid w:val="00834A8C"/>
    <w:rsid w:val="00865DAF"/>
    <w:rsid w:val="008676A8"/>
    <w:rsid w:val="00874544"/>
    <w:rsid w:val="00874F35"/>
    <w:rsid w:val="00877DB9"/>
    <w:rsid w:val="00881183"/>
    <w:rsid w:val="0088169C"/>
    <w:rsid w:val="008840AB"/>
    <w:rsid w:val="0089219C"/>
    <w:rsid w:val="008970D0"/>
    <w:rsid w:val="008A188B"/>
    <w:rsid w:val="008B1A84"/>
    <w:rsid w:val="008B1F25"/>
    <w:rsid w:val="008B6FFF"/>
    <w:rsid w:val="008C28CC"/>
    <w:rsid w:val="008C417E"/>
    <w:rsid w:val="008D09E3"/>
    <w:rsid w:val="008D27B5"/>
    <w:rsid w:val="008D4F72"/>
    <w:rsid w:val="008D57DC"/>
    <w:rsid w:val="008D6821"/>
    <w:rsid w:val="008E06A2"/>
    <w:rsid w:val="008F191E"/>
    <w:rsid w:val="008F5BA9"/>
    <w:rsid w:val="00913903"/>
    <w:rsid w:val="00920720"/>
    <w:rsid w:val="00921DF9"/>
    <w:rsid w:val="00921F9D"/>
    <w:rsid w:val="009248D0"/>
    <w:rsid w:val="009322F7"/>
    <w:rsid w:val="00941785"/>
    <w:rsid w:val="009432C4"/>
    <w:rsid w:val="0094518E"/>
    <w:rsid w:val="00955F84"/>
    <w:rsid w:val="0095763A"/>
    <w:rsid w:val="0097207E"/>
    <w:rsid w:val="00981426"/>
    <w:rsid w:val="00990D14"/>
    <w:rsid w:val="009924AC"/>
    <w:rsid w:val="00996099"/>
    <w:rsid w:val="0099784D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34FA2"/>
    <w:rsid w:val="00A40675"/>
    <w:rsid w:val="00A45B73"/>
    <w:rsid w:val="00A5006D"/>
    <w:rsid w:val="00A52383"/>
    <w:rsid w:val="00A53F80"/>
    <w:rsid w:val="00A54E89"/>
    <w:rsid w:val="00A66C35"/>
    <w:rsid w:val="00A73466"/>
    <w:rsid w:val="00A742AE"/>
    <w:rsid w:val="00A7610D"/>
    <w:rsid w:val="00A77DA7"/>
    <w:rsid w:val="00A9339E"/>
    <w:rsid w:val="00A9572D"/>
    <w:rsid w:val="00AA1A52"/>
    <w:rsid w:val="00AA3100"/>
    <w:rsid w:val="00AA62A3"/>
    <w:rsid w:val="00AA6BC5"/>
    <w:rsid w:val="00AB0ACB"/>
    <w:rsid w:val="00AB0E2C"/>
    <w:rsid w:val="00AB570F"/>
    <w:rsid w:val="00AB613A"/>
    <w:rsid w:val="00AC34E1"/>
    <w:rsid w:val="00AC65A4"/>
    <w:rsid w:val="00AD5E4A"/>
    <w:rsid w:val="00AE005D"/>
    <w:rsid w:val="00AE1907"/>
    <w:rsid w:val="00AF42CC"/>
    <w:rsid w:val="00AF72F1"/>
    <w:rsid w:val="00B13F53"/>
    <w:rsid w:val="00B30232"/>
    <w:rsid w:val="00B3363B"/>
    <w:rsid w:val="00B4012E"/>
    <w:rsid w:val="00B42268"/>
    <w:rsid w:val="00B444F6"/>
    <w:rsid w:val="00B47CA5"/>
    <w:rsid w:val="00B51BC2"/>
    <w:rsid w:val="00B53FDC"/>
    <w:rsid w:val="00B57DD1"/>
    <w:rsid w:val="00B6282A"/>
    <w:rsid w:val="00B7143B"/>
    <w:rsid w:val="00B81FE1"/>
    <w:rsid w:val="00B82988"/>
    <w:rsid w:val="00B87AA9"/>
    <w:rsid w:val="00B90105"/>
    <w:rsid w:val="00B94BD7"/>
    <w:rsid w:val="00BA0ADD"/>
    <w:rsid w:val="00BA103A"/>
    <w:rsid w:val="00BA1083"/>
    <w:rsid w:val="00BA13F9"/>
    <w:rsid w:val="00BB1C65"/>
    <w:rsid w:val="00BC0265"/>
    <w:rsid w:val="00BC367D"/>
    <w:rsid w:val="00BC6B85"/>
    <w:rsid w:val="00BD2CB7"/>
    <w:rsid w:val="00BD57B5"/>
    <w:rsid w:val="00BD70B9"/>
    <w:rsid w:val="00BE74C7"/>
    <w:rsid w:val="00C02C2B"/>
    <w:rsid w:val="00C16874"/>
    <w:rsid w:val="00C31261"/>
    <w:rsid w:val="00C33D77"/>
    <w:rsid w:val="00C433C5"/>
    <w:rsid w:val="00C46297"/>
    <w:rsid w:val="00C46826"/>
    <w:rsid w:val="00C52614"/>
    <w:rsid w:val="00C53072"/>
    <w:rsid w:val="00C555B7"/>
    <w:rsid w:val="00C615CD"/>
    <w:rsid w:val="00C64EBF"/>
    <w:rsid w:val="00C665D0"/>
    <w:rsid w:val="00C74267"/>
    <w:rsid w:val="00C84219"/>
    <w:rsid w:val="00C901E9"/>
    <w:rsid w:val="00C94924"/>
    <w:rsid w:val="00CA3F05"/>
    <w:rsid w:val="00CA7780"/>
    <w:rsid w:val="00CB0D7F"/>
    <w:rsid w:val="00CB2944"/>
    <w:rsid w:val="00CB3AE9"/>
    <w:rsid w:val="00CB60DB"/>
    <w:rsid w:val="00CD0B4E"/>
    <w:rsid w:val="00CD2148"/>
    <w:rsid w:val="00CE2A3E"/>
    <w:rsid w:val="00CF665B"/>
    <w:rsid w:val="00D00319"/>
    <w:rsid w:val="00D12D31"/>
    <w:rsid w:val="00D13051"/>
    <w:rsid w:val="00D1578B"/>
    <w:rsid w:val="00D17FBE"/>
    <w:rsid w:val="00D24A1E"/>
    <w:rsid w:val="00D27B12"/>
    <w:rsid w:val="00D41958"/>
    <w:rsid w:val="00D47390"/>
    <w:rsid w:val="00D532A7"/>
    <w:rsid w:val="00D72892"/>
    <w:rsid w:val="00D74CFA"/>
    <w:rsid w:val="00D82A1E"/>
    <w:rsid w:val="00D921D7"/>
    <w:rsid w:val="00D95ECA"/>
    <w:rsid w:val="00DB2292"/>
    <w:rsid w:val="00DC485D"/>
    <w:rsid w:val="00DC55D2"/>
    <w:rsid w:val="00DD2D88"/>
    <w:rsid w:val="00DD7146"/>
    <w:rsid w:val="00E03D1D"/>
    <w:rsid w:val="00E0693B"/>
    <w:rsid w:val="00E139DF"/>
    <w:rsid w:val="00E14D08"/>
    <w:rsid w:val="00E16ECD"/>
    <w:rsid w:val="00E309C1"/>
    <w:rsid w:val="00E40573"/>
    <w:rsid w:val="00E40BCF"/>
    <w:rsid w:val="00E462AC"/>
    <w:rsid w:val="00E47037"/>
    <w:rsid w:val="00E54A6B"/>
    <w:rsid w:val="00E60AEE"/>
    <w:rsid w:val="00E64A22"/>
    <w:rsid w:val="00E66FC1"/>
    <w:rsid w:val="00E821DB"/>
    <w:rsid w:val="00E84FEF"/>
    <w:rsid w:val="00E940C7"/>
    <w:rsid w:val="00E9740D"/>
    <w:rsid w:val="00E9781E"/>
    <w:rsid w:val="00EB49A9"/>
    <w:rsid w:val="00EB51FC"/>
    <w:rsid w:val="00EB7BC7"/>
    <w:rsid w:val="00EC36F3"/>
    <w:rsid w:val="00EC41F8"/>
    <w:rsid w:val="00EC6D52"/>
    <w:rsid w:val="00ED0E19"/>
    <w:rsid w:val="00ED3232"/>
    <w:rsid w:val="00ED75A9"/>
    <w:rsid w:val="00EE0118"/>
    <w:rsid w:val="00EE05C6"/>
    <w:rsid w:val="00EE36C8"/>
    <w:rsid w:val="00EF49C1"/>
    <w:rsid w:val="00EF689B"/>
    <w:rsid w:val="00EF79A4"/>
    <w:rsid w:val="00F01E5E"/>
    <w:rsid w:val="00F0286C"/>
    <w:rsid w:val="00F20BEE"/>
    <w:rsid w:val="00F22E4D"/>
    <w:rsid w:val="00F30984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2B3C"/>
    <w:rsid w:val="00FB375B"/>
    <w:rsid w:val="00FD6978"/>
    <w:rsid w:val="00FF6DA8"/>
    <w:rsid w:val="00FF72D5"/>
    <w:rsid w:val="03B8F3B8"/>
    <w:rsid w:val="05390B06"/>
    <w:rsid w:val="10943984"/>
    <w:rsid w:val="12643D73"/>
    <w:rsid w:val="17ECB734"/>
    <w:rsid w:val="2D5CB5CF"/>
    <w:rsid w:val="2FC143D6"/>
    <w:rsid w:val="3325EFCC"/>
    <w:rsid w:val="3A74E9BA"/>
    <w:rsid w:val="492527F0"/>
    <w:rsid w:val="52A79E8C"/>
    <w:rsid w:val="541E4199"/>
    <w:rsid w:val="54557426"/>
    <w:rsid w:val="5B61E652"/>
    <w:rsid w:val="5FB76839"/>
    <w:rsid w:val="70E5885F"/>
    <w:rsid w:val="7405F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91AE306"/>
  <w15:docId w15:val="{DD372A60-E631-4130-BD94-A5DE688EDC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jc w:val="both"/>
    </w:pPr>
    <w:rPr>
      <w:rFonts w:ascii="MS Mincho"/>
      <w:snapToGrid w:val="0"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semiHidden/>
    <w:rsid w:val="000B3C76"/>
    <w:rPr>
      <w:rFonts w:ascii="Arial" w:hAnsi="Arial" w:eastAsia="MS Gothic"/>
      <w:szCs w:val="18"/>
    </w:rPr>
  </w:style>
  <w:style w:type="character" w:styleId="FooterChar" w:customStyle="1">
    <w:name w:val="Footer Char"/>
    <w:link w:val="Footer"/>
    <w:uiPriority w:val="99"/>
    <w:rsid w:val="005315CE"/>
    <w:rPr>
      <w:rFonts w:ascii="MS Mincho"/>
      <w:snapToGrid w:val="0"/>
      <w:sz w:val="18"/>
    </w:rPr>
  </w:style>
  <w:style w:type="character" w:styleId="CommentReference">
    <w:name w:val="annotation reference"/>
    <w:rsid w:val="00531C55"/>
    <w:rPr>
      <w:sz w:val="18"/>
      <w:szCs w:val="18"/>
    </w:rPr>
  </w:style>
  <w:style w:type="paragraph" w:styleId="CommentText">
    <w:name w:val="annotation text"/>
    <w:basedOn w:val="Normal"/>
    <w:link w:val="CommentTextChar"/>
    <w:rsid w:val="00531C55"/>
    <w:pPr>
      <w:jc w:val="left"/>
    </w:pPr>
  </w:style>
  <w:style w:type="character" w:styleId="CommentTextChar" w:customStyle="1">
    <w:name w:val="Comment Text Char"/>
    <w:link w:val="CommentText"/>
    <w:rsid w:val="00531C55"/>
    <w:rPr>
      <w:rFonts w:ascii="MS Mincho"/>
      <w:snapToGrid w:val="0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531C55"/>
    <w:rPr>
      <w:b/>
      <w:bCs/>
    </w:rPr>
  </w:style>
  <w:style w:type="character" w:styleId="CommentSubjectChar" w:customStyle="1">
    <w:name w:val="Comment Subject Char"/>
    <w:link w:val="CommentSubject"/>
    <w:rsid w:val="00531C55"/>
    <w:rPr>
      <w:rFonts w:ascii="MS Mincho"/>
      <w:b/>
      <w:bCs/>
      <w:snapToGrid w:val="0"/>
      <w:sz w:val="18"/>
    </w:rPr>
  </w:style>
  <w:style w:type="paragraph" w:styleId="Revision">
    <w:name w:val="Revision"/>
    <w:hidden/>
    <w:uiPriority w:val="99"/>
    <w:semiHidden/>
    <w:rsid w:val="00055D53"/>
    <w:rPr>
      <w:rFonts w:ascii="MS Mincho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mments" Target="comments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396FD-40D3-40FC-A411-DFDE305B3D9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国際交流基金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日本研究リサーチ・会議等助成</dc:title>
  <dc:creator>日本研究課</dc:creator>
  <lastModifiedBy>Nguyen Thu Hang</lastModifiedBy>
  <revision>32</revision>
  <lastPrinted>2024-06-04T06:48:00.0000000Z</lastPrinted>
  <dcterms:created xsi:type="dcterms:W3CDTF">2025-06-19T08:43:00.0000000Z</dcterms:created>
  <dcterms:modified xsi:type="dcterms:W3CDTF">2025-06-25T06:45:20.9458303Z</dcterms:modified>
</coreProperties>
</file>