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tbl>
      <w:tblPr>
        <w:tblW w:w="3482"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482"/>
      </w:tblGrid>
      <w:tr w:rsidRPr="00463326" w:rsidR="00E05271" w:rsidTr="4145606B" w14:paraId="44BC84F8" w14:textId="77777777">
        <w:trPr>
          <w:jc w:val="right"/>
        </w:trPr>
        <w:tc>
          <w:tcPr>
            <w:tcW w:w="3482" w:type="dxa"/>
          </w:tcPr>
          <w:p w:rsidRPr="002A7328" w:rsidR="00E05271" w:rsidP="00BC25C8" w:rsidRDefault="002A7328" w14:paraId="2C2FE6F8" w14:textId="2A8EB1D5">
            <w:pPr>
              <w:spacing w:line="0" w:lineRule="atLeast"/>
              <w:jc w:val="center"/>
              <w:rPr>
                <w:rFonts w:ascii="Times New Roman" w:hAnsi="Times New Roman"/>
                <w:sz w:val="21"/>
                <w:szCs w:val="21"/>
                <w:lang w:val="vi-VN"/>
              </w:rPr>
            </w:pPr>
            <w:r>
              <w:rPr>
                <w:rFonts w:ascii="Times New Roman" w:hAnsi="Times New Roman"/>
                <w:sz w:val="21"/>
                <w:szCs w:val="21"/>
              </w:rPr>
              <w:t>2025</w:t>
            </w:r>
            <w:r w:rsidRPr="4145606B" w:rsidR="004D4AD0">
              <w:rPr>
                <w:rFonts w:hint="eastAsia" w:ascii="Times New Roman" w:hAnsi="Times New Roman"/>
                <w:sz w:val="21"/>
                <w:szCs w:val="21"/>
                <w:rPrChange w:author="瀨野　裕治" w:date="2025-06-24T08:36:00Z" w:id="0">
                  <w:rPr>
                    <w:rFonts w:hint="eastAsia" w:ascii="Times New Roman" w:hAnsi="Times New Roman"/>
                    <w:sz w:val="21"/>
                    <w:szCs w:val="21"/>
                    <w:highlight w:val="yellow"/>
                  </w:rPr>
                </w:rPrChange>
              </w:rPr>
              <w:t>（令和</w:t>
            </w:r>
            <w:r>
              <w:rPr>
                <w:rFonts w:ascii="Times New Roman" w:hAnsi="Times New Roman"/>
                <w:sz w:val="21"/>
                <w:szCs w:val="21"/>
              </w:rPr>
              <w:t>7</w:t>
            </w:r>
            <w:r w:rsidRPr="4145606B" w:rsidR="004D4AD0">
              <w:rPr>
                <w:rFonts w:hint="eastAsia" w:ascii="Times New Roman" w:hAnsi="Times New Roman"/>
                <w:sz w:val="21"/>
                <w:szCs w:val="21"/>
                <w:rPrChange w:author="瀨野　裕治" w:date="2025-06-24T08:36:00Z" w:id="1">
                  <w:rPr>
                    <w:rFonts w:hint="eastAsia" w:ascii="Times New Roman" w:hAnsi="Times New Roman"/>
                    <w:sz w:val="21"/>
                    <w:szCs w:val="21"/>
                    <w:highlight w:val="yellow"/>
                  </w:rPr>
                </w:rPrChange>
              </w:rPr>
              <w:t>）年</w:t>
            </w:r>
            <w:r w:rsidRPr="4145606B" w:rsidR="00E05271">
              <w:rPr>
                <w:rFonts w:ascii="Times New Roman" w:hAnsi="Times New Roman"/>
                <w:sz w:val="21"/>
                <w:szCs w:val="21"/>
              </w:rPr>
              <w:t>度</w:t>
            </w:r>
            <w:r w:rsidR="002A054E">
              <w:br/>
            </w:r>
            <w:proofErr w:type="spellStart"/>
            <w:r w:rsidRPr="4145606B" w:rsidR="00BC25C8">
              <w:rPr>
                <w:rFonts w:ascii="Times New Roman" w:hAnsi="Times New Roman"/>
                <w:sz w:val="21"/>
                <w:szCs w:val="21"/>
              </w:rPr>
              <w:t>Năm</w:t>
            </w:r>
            <w:proofErr w:type="spellEnd"/>
            <w:r w:rsidRPr="4145606B" w:rsidR="00BC25C8">
              <w:rPr>
                <w:rFonts w:ascii="Times New Roman" w:hAnsi="Times New Roman"/>
                <w:sz w:val="21"/>
                <w:szCs w:val="21"/>
              </w:rPr>
              <w:t xml:space="preserve"> </w:t>
            </w:r>
            <w:proofErr w:type="spellStart"/>
            <w:r w:rsidRPr="4145606B" w:rsidR="00BC25C8">
              <w:rPr>
                <w:rFonts w:ascii="Times New Roman" w:hAnsi="Times New Roman"/>
                <w:sz w:val="21"/>
                <w:szCs w:val="21"/>
              </w:rPr>
              <w:t>tài</w:t>
            </w:r>
            <w:proofErr w:type="spellEnd"/>
            <w:r w:rsidRPr="4145606B" w:rsidR="00BC25C8">
              <w:rPr>
                <w:rFonts w:ascii="Times New Roman" w:hAnsi="Times New Roman"/>
                <w:sz w:val="21"/>
                <w:szCs w:val="21"/>
              </w:rPr>
              <w:t xml:space="preserve"> </w:t>
            </w:r>
            <w:proofErr w:type="spellStart"/>
            <w:r w:rsidRPr="4145606B" w:rsidR="00BC25C8">
              <w:rPr>
                <w:rFonts w:ascii="Times New Roman" w:hAnsi="Times New Roman"/>
                <w:sz w:val="21"/>
                <w:szCs w:val="21"/>
              </w:rPr>
              <w:t>chính</w:t>
            </w:r>
            <w:proofErr w:type="spellEnd"/>
            <w:r w:rsidRPr="4145606B" w:rsidR="00BC25C8">
              <w:rPr>
                <w:rFonts w:ascii="Times New Roman" w:hAnsi="Times New Roman"/>
                <w:sz w:val="21"/>
                <w:szCs w:val="21"/>
              </w:rPr>
              <w:t xml:space="preserve"> </w:t>
            </w:r>
            <w:r>
              <w:rPr>
                <w:rFonts w:ascii="Times New Roman" w:hAnsi="Times New Roman"/>
                <w:sz w:val="21"/>
                <w:szCs w:val="21"/>
              </w:rPr>
              <w:t>2025</w:t>
            </w:r>
          </w:p>
        </w:tc>
      </w:tr>
    </w:tbl>
    <w:p w:rsidR="00D8230E" w:rsidP="0067147E" w:rsidRDefault="00D8230E" w14:paraId="0F4605DF" w14:textId="77777777">
      <w:pPr>
        <w:pStyle w:val="Footer"/>
        <w:tabs>
          <w:tab w:val="clear" w:pos="4252"/>
          <w:tab w:val="clear" w:pos="8504"/>
        </w:tabs>
        <w:spacing w:line="0" w:lineRule="atLeast"/>
        <w:ind w:left="150" w:leftChars="78"/>
        <w:jc w:val="center"/>
        <w:rPr>
          <w:rFonts w:ascii="Arial" w:hAnsi="Arial" w:eastAsia="MS Gothic" w:cs="Arial"/>
          <w:b/>
          <w:sz w:val="28"/>
          <w:szCs w:val="28"/>
        </w:rPr>
      </w:pPr>
      <w:r>
        <w:rPr>
          <w:rFonts w:hint="eastAsia" w:ascii="Arial" w:hAnsi="Arial" w:eastAsia="MS Gothic" w:cs="Arial"/>
          <w:b/>
          <w:sz w:val="28"/>
          <w:szCs w:val="28"/>
        </w:rPr>
        <w:t>生活・就労のための日本語教育機関支援（助成）</w:t>
      </w:r>
    </w:p>
    <w:p w:rsidRPr="00D8230E" w:rsidR="00D8230E" w:rsidP="0067147E" w:rsidRDefault="00D8230E" w14:paraId="0C5C0572" w14:textId="77777777">
      <w:pPr>
        <w:pStyle w:val="Footer"/>
        <w:tabs>
          <w:tab w:val="clear" w:pos="4252"/>
          <w:tab w:val="clear" w:pos="8504"/>
        </w:tabs>
        <w:spacing w:line="0" w:lineRule="atLeast"/>
        <w:ind w:left="150" w:leftChars="78"/>
        <w:jc w:val="center"/>
        <w:rPr>
          <w:rFonts w:ascii="Arial" w:hAnsi="Arial" w:eastAsia="MS Gothic" w:cs="Arial"/>
          <w:b/>
          <w:sz w:val="28"/>
          <w:szCs w:val="28"/>
        </w:rPr>
      </w:pPr>
      <w:r>
        <w:rPr>
          <w:rFonts w:hint="eastAsia" w:ascii="Arial" w:hAnsi="Arial" w:eastAsia="MS Gothic" w:cs="Arial"/>
          <w:b/>
          <w:sz w:val="28"/>
          <w:szCs w:val="28"/>
        </w:rPr>
        <w:t>プログラム　申請書</w:t>
      </w:r>
    </w:p>
    <w:p w:rsidRPr="001603EF" w:rsidR="00BC25C8" w:rsidP="00BC25C8" w:rsidRDefault="001603EF" w14:paraId="41499A31" w14:textId="77777777">
      <w:pPr>
        <w:snapToGrid w:val="0"/>
        <w:spacing w:line="0" w:lineRule="atLeast"/>
        <w:jc w:val="center"/>
        <w:rPr>
          <w:rFonts w:ascii="Times New Roman" w:hAnsi="Times New Roman" w:eastAsia="MS Gothic"/>
          <w:b/>
          <w:sz w:val="26"/>
          <w:szCs w:val="26"/>
        </w:rPr>
      </w:pPr>
      <w:proofErr w:type="spellStart"/>
      <w:r w:rsidRPr="001603EF">
        <w:rPr>
          <w:rFonts w:ascii="Times New Roman" w:hAnsi="Times New Roman" w:eastAsia="MS Gothic"/>
          <w:b/>
          <w:sz w:val="26"/>
          <w:szCs w:val="26"/>
        </w:rPr>
        <w:t>Hồ</w:t>
      </w:r>
      <w:proofErr w:type="spellEnd"/>
      <w:r w:rsidRPr="001603EF">
        <w:rPr>
          <w:rFonts w:ascii="Times New Roman" w:hAnsi="Times New Roman" w:eastAsia="MS Gothic"/>
          <w:b/>
          <w:sz w:val="26"/>
          <w:szCs w:val="26"/>
        </w:rPr>
        <w:t xml:space="preserve"> </w:t>
      </w:r>
      <w:proofErr w:type="spellStart"/>
      <w:r w:rsidRPr="001603EF">
        <w:rPr>
          <w:rFonts w:ascii="Times New Roman" w:hAnsi="Times New Roman" w:eastAsia="MS Gothic"/>
          <w:b/>
          <w:sz w:val="26"/>
          <w:szCs w:val="26"/>
        </w:rPr>
        <w:t>sơ</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đăng</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ký</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Chương</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trình</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tài</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trợ</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dành</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cho</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các</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cơ</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quan</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đào</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tạo</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tiếng</w:t>
      </w:r>
      <w:proofErr w:type="spellEnd"/>
      <w:r w:rsidRPr="001603EF" w:rsidR="00BC25C8">
        <w:rPr>
          <w:rFonts w:ascii="Times New Roman" w:hAnsi="Times New Roman" w:eastAsia="MS Gothic"/>
          <w:b/>
          <w:sz w:val="26"/>
          <w:szCs w:val="26"/>
        </w:rPr>
        <w:t xml:space="preserve"> </w:t>
      </w:r>
      <w:proofErr w:type="spellStart"/>
      <w:r w:rsidRPr="001603EF" w:rsidR="00BC25C8">
        <w:rPr>
          <w:rFonts w:ascii="Times New Roman" w:hAnsi="Times New Roman" w:eastAsia="MS Gothic"/>
          <w:b/>
          <w:sz w:val="26"/>
          <w:szCs w:val="26"/>
        </w:rPr>
        <w:t>Nhật</w:t>
      </w:r>
      <w:proofErr w:type="spellEnd"/>
    </w:p>
    <w:p w:rsidRPr="001603EF" w:rsidR="00777574" w:rsidP="00BC25C8" w:rsidRDefault="00BC25C8" w14:paraId="3FAD10FC" w14:textId="77777777">
      <w:pPr>
        <w:pStyle w:val="Footer"/>
        <w:tabs>
          <w:tab w:val="clear" w:pos="4252"/>
          <w:tab w:val="clear" w:pos="8504"/>
        </w:tabs>
        <w:spacing w:line="0" w:lineRule="atLeast"/>
        <w:ind w:left="150" w:leftChars="78"/>
        <w:jc w:val="center"/>
        <w:rPr>
          <w:rFonts w:ascii="Arial" w:hAnsi="Arial" w:eastAsia="MS Gothic" w:cs="Arial"/>
          <w:b/>
          <w:sz w:val="26"/>
          <w:szCs w:val="26"/>
        </w:rPr>
      </w:pPr>
      <w:proofErr w:type="spellStart"/>
      <w:r w:rsidRPr="001603EF">
        <w:rPr>
          <w:rFonts w:ascii="Times New Roman" w:hAnsi="Times New Roman" w:eastAsia="MS Gothic"/>
          <w:b/>
          <w:sz w:val="26"/>
          <w:szCs w:val="26"/>
        </w:rPr>
        <w:t>dùng</w:t>
      </w:r>
      <w:proofErr w:type="spellEnd"/>
      <w:r w:rsidRPr="001603EF">
        <w:rPr>
          <w:rFonts w:ascii="Times New Roman" w:hAnsi="Times New Roman" w:eastAsia="MS Gothic"/>
          <w:b/>
          <w:sz w:val="26"/>
          <w:szCs w:val="26"/>
        </w:rPr>
        <w:t xml:space="preserve"> </w:t>
      </w:r>
      <w:proofErr w:type="spellStart"/>
      <w:r w:rsidRPr="001603EF">
        <w:rPr>
          <w:rFonts w:ascii="Times New Roman" w:hAnsi="Times New Roman" w:eastAsia="MS Gothic"/>
          <w:b/>
          <w:sz w:val="26"/>
          <w:szCs w:val="26"/>
        </w:rPr>
        <w:t>trong</w:t>
      </w:r>
      <w:proofErr w:type="spellEnd"/>
      <w:r w:rsidRPr="001603EF">
        <w:rPr>
          <w:rFonts w:ascii="Times New Roman" w:hAnsi="Times New Roman" w:eastAsia="MS Gothic"/>
          <w:b/>
          <w:sz w:val="26"/>
          <w:szCs w:val="26"/>
        </w:rPr>
        <w:t xml:space="preserve"> </w:t>
      </w:r>
      <w:proofErr w:type="spellStart"/>
      <w:r w:rsidRPr="001603EF">
        <w:rPr>
          <w:rFonts w:ascii="Times New Roman" w:hAnsi="Times New Roman" w:eastAsia="MS Gothic"/>
          <w:b/>
          <w:sz w:val="26"/>
          <w:szCs w:val="26"/>
        </w:rPr>
        <w:t>đời</w:t>
      </w:r>
      <w:proofErr w:type="spellEnd"/>
      <w:r w:rsidRPr="001603EF">
        <w:rPr>
          <w:rFonts w:ascii="Times New Roman" w:hAnsi="Times New Roman" w:eastAsia="MS Gothic"/>
          <w:b/>
          <w:sz w:val="26"/>
          <w:szCs w:val="26"/>
        </w:rPr>
        <w:t xml:space="preserve"> </w:t>
      </w:r>
      <w:proofErr w:type="spellStart"/>
      <w:r w:rsidRPr="001603EF">
        <w:rPr>
          <w:rFonts w:ascii="Times New Roman" w:hAnsi="Times New Roman" w:eastAsia="MS Gothic"/>
          <w:b/>
          <w:sz w:val="26"/>
          <w:szCs w:val="26"/>
        </w:rPr>
        <w:t>sống</w:t>
      </w:r>
      <w:proofErr w:type="spellEnd"/>
      <w:r w:rsidRPr="001603EF">
        <w:rPr>
          <w:rFonts w:ascii="Times New Roman" w:hAnsi="Times New Roman" w:eastAsia="MS Gothic"/>
          <w:b/>
          <w:sz w:val="26"/>
          <w:szCs w:val="26"/>
        </w:rPr>
        <w:t xml:space="preserve">, </w:t>
      </w:r>
      <w:proofErr w:type="spellStart"/>
      <w:r w:rsidRPr="001603EF">
        <w:rPr>
          <w:rFonts w:ascii="Times New Roman" w:hAnsi="Times New Roman" w:eastAsia="MS Gothic"/>
          <w:b/>
          <w:sz w:val="26"/>
          <w:szCs w:val="26"/>
        </w:rPr>
        <w:t>công</w:t>
      </w:r>
      <w:proofErr w:type="spellEnd"/>
      <w:r w:rsidRPr="001603EF">
        <w:rPr>
          <w:rFonts w:ascii="Times New Roman" w:hAnsi="Times New Roman" w:eastAsia="MS Gothic"/>
          <w:b/>
          <w:sz w:val="26"/>
          <w:szCs w:val="26"/>
        </w:rPr>
        <w:t xml:space="preserve"> </w:t>
      </w:r>
      <w:proofErr w:type="spellStart"/>
      <w:r w:rsidRPr="001603EF">
        <w:rPr>
          <w:rFonts w:ascii="Times New Roman" w:hAnsi="Times New Roman" w:eastAsia="MS Gothic"/>
          <w:b/>
          <w:sz w:val="26"/>
          <w:szCs w:val="26"/>
        </w:rPr>
        <w:t>việc</w:t>
      </w:r>
      <w:proofErr w:type="spellEnd"/>
    </w:p>
    <w:p w:rsidRPr="00822A6B" w:rsidR="0024186C" w:rsidP="00D854B4" w:rsidRDefault="00000000" w14:paraId="6D715C73" w14:textId="77777777">
      <w:pPr>
        <w:spacing w:line="0" w:lineRule="atLeast"/>
        <w:rPr>
          <w:rFonts w:ascii="Times New Roman" w:hAnsi="Times New Roman"/>
          <w:sz w:val="21"/>
          <w:szCs w:val="21"/>
        </w:rPr>
      </w:pPr>
      <w:r>
        <w:rPr>
          <w:rFonts w:ascii="Times New Roman" w:hAnsi="Times New Roman"/>
          <w:sz w:val="21"/>
          <w:szCs w:val="21"/>
        </w:rPr>
        <w:pict w14:anchorId="14923EAE">
          <v:rect id="_x0000_i1025" style="width:506.85pt;height:4pt" o:hr="t" o:hrstd="t" o:hrnoshade="t" o:hralign="center" fillcolor="black" stroked="f">
            <v:textbox inset="5.85pt,.7pt,5.85pt,.7pt"/>
          </v:rect>
        </w:pict>
      </w:r>
    </w:p>
    <w:tbl>
      <w:tblPr>
        <w:tblpPr w:leftFromText="142" w:rightFromText="142" w:vertAnchor="text" w:horzAnchor="margin" w:tblpXSpec="right" w:tblpY="121"/>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71"/>
        <w:gridCol w:w="1424"/>
        <w:gridCol w:w="439"/>
        <w:gridCol w:w="1272"/>
        <w:gridCol w:w="439"/>
        <w:gridCol w:w="1477"/>
        <w:tblGridChange w:id="2">
          <w:tblGrid>
            <w:gridCol w:w="1471"/>
            <w:gridCol w:w="1424"/>
            <w:gridCol w:w="439"/>
            <w:gridCol w:w="1272"/>
            <w:gridCol w:w="439"/>
            <w:gridCol w:w="1477"/>
          </w:tblGrid>
        </w:tblGridChange>
      </w:tblGrid>
      <w:tr w:rsidRPr="00822A6B" w:rsidR="000E1418" w:rsidTr="12FDA88B" w14:paraId="0BEF74CD" w14:textId="77777777">
        <w:trPr>
          <w:trHeight w:val="20"/>
        </w:trPr>
        <w:tc>
          <w:tcPr>
            <w:tcW w:w="0" w:type="auto"/>
            <w:tcBorders>
              <w:bottom w:val="nil"/>
            </w:tcBorders>
            <w:vAlign w:val="bottom"/>
          </w:tcPr>
          <w:p w:rsidRPr="00822A6B" w:rsidR="00097EC5" w:rsidP="00BC25C8" w:rsidRDefault="00097EC5" w14:paraId="30F49DDE" w14:textId="77777777">
            <w:pPr>
              <w:spacing w:line="0" w:lineRule="atLeast"/>
              <w:jc w:val="center"/>
              <w:rPr>
                <w:rFonts w:ascii="Times New Roman" w:hAnsi="Times New Roman"/>
                <w:bCs/>
                <w:sz w:val="21"/>
                <w:szCs w:val="21"/>
              </w:rPr>
            </w:pPr>
            <w:r w:rsidRPr="00822A6B">
              <w:rPr>
                <w:rFonts w:hint="eastAsia" w:ascii="Times New Roman" w:hAnsi="Times New Roman"/>
                <w:bCs/>
                <w:sz w:val="21"/>
                <w:szCs w:val="21"/>
              </w:rPr>
              <w:t>申請日</w:t>
            </w:r>
          </w:p>
        </w:tc>
        <w:tc>
          <w:tcPr>
            <w:tcW w:w="0" w:type="auto"/>
            <w:tcBorders>
              <w:bottom w:val="nil"/>
              <w:right w:val="nil"/>
            </w:tcBorders>
            <w:vAlign w:val="bottom"/>
          </w:tcPr>
          <w:p w:rsidRPr="00822A6B" w:rsidR="00097EC5" w:rsidP="00BC25C8" w:rsidRDefault="00097EC5" w14:paraId="33590B51" w14:textId="77777777">
            <w:pPr>
              <w:spacing w:line="0" w:lineRule="atLeast"/>
              <w:jc w:val="center"/>
              <w:rPr>
                <w:rFonts w:ascii="Times New Roman" w:hAnsi="Times New Roman"/>
                <w:bCs/>
                <w:sz w:val="21"/>
                <w:szCs w:val="21"/>
              </w:rPr>
            </w:pPr>
            <w:r w:rsidRPr="00822A6B">
              <w:rPr>
                <w:rFonts w:hint="eastAsia" w:ascii="Times New Roman" w:hAnsi="Times New Roman"/>
                <w:bCs/>
                <w:sz w:val="21"/>
                <w:szCs w:val="21"/>
              </w:rPr>
              <w:t>（年</w:t>
            </w:r>
            <w:r w:rsidRPr="00822A6B">
              <w:rPr>
                <w:rFonts w:hint="eastAsia" w:ascii="Times New Roman" w:hAnsi="Times New Roman"/>
                <w:bCs/>
                <w:sz w:val="21"/>
                <w:szCs w:val="21"/>
              </w:rPr>
              <w:t xml:space="preserve"> </w:t>
            </w:r>
            <w:proofErr w:type="spellStart"/>
            <w:r w:rsidR="00BC25C8">
              <w:rPr>
                <w:rFonts w:ascii="Times New Roman" w:hAnsi="Times New Roman" w:cs="Arial"/>
                <w:bCs/>
                <w:sz w:val="21"/>
                <w:szCs w:val="21"/>
              </w:rPr>
              <w:t>Năm</w:t>
            </w:r>
            <w:proofErr w:type="spellEnd"/>
            <w:r w:rsidRPr="00822A6B">
              <w:rPr>
                <w:rFonts w:hint="eastAsia" w:ascii="Times New Roman" w:hAnsi="Times New Roman"/>
                <w:bCs/>
                <w:sz w:val="21"/>
                <w:szCs w:val="21"/>
              </w:rPr>
              <w:t>）</w:t>
            </w:r>
          </w:p>
        </w:tc>
        <w:tc>
          <w:tcPr>
            <w:tcW w:w="0" w:type="auto"/>
            <w:tcBorders>
              <w:left w:val="nil"/>
              <w:bottom w:val="nil"/>
              <w:right w:val="nil"/>
            </w:tcBorders>
            <w:vAlign w:val="bottom"/>
          </w:tcPr>
          <w:p w:rsidRPr="00822A6B" w:rsidR="00097EC5" w:rsidP="00D854B4" w:rsidRDefault="00097EC5" w14:paraId="7A13E8B5" w14:textId="77777777">
            <w:pPr>
              <w:spacing w:line="0" w:lineRule="atLeast"/>
              <w:jc w:val="center"/>
              <w:rPr>
                <w:rFonts w:ascii="Times New Roman" w:hAnsi="Times New Roman"/>
                <w:bCs/>
                <w:sz w:val="21"/>
                <w:szCs w:val="21"/>
              </w:rPr>
            </w:pPr>
          </w:p>
        </w:tc>
        <w:tc>
          <w:tcPr>
            <w:tcW w:w="0" w:type="auto"/>
            <w:tcBorders>
              <w:left w:val="nil"/>
              <w:bottom w:val="nil"/>
              <w:right w:val="nil"/>
            </w:tcBorders>
            <w:vAlign w:val="bottom"/>
          </w:tcPr>
          <w:p w:rsidRPr="00822A6B" w:rsidR="00097EC5" w:rsidP="00BC25C8" w:rsidRDefault="00097EC5" w14:paraId="68D35020" w14:textId="77777777">
            <w:pPr>
              <w:spacing w:line="0" w:lineRule="atLeast"/>
              <w:jc w:val="center"/>
              <w:rPr>
                <w:rFonts w:ascii="Times New Roman" w:hAnsi="Times New Roman"/>
                <w:bCs/>
                <w:sz w:val="21"/>
                <w:szCs w:val="21"/>
              </w:rPr>
            </w:pPr>
            <w:r w:rsidRPr="00822A6B">
              <w:rPr>
                <w:rFonts w:hint="eastAsia" w:ascii="Times New Roman" w:hAnsi="Times New Roman"/>
                <w:bCs/>
                <w:sz w:val="21"/>
                <w:szCs w:val="21"/>
              </w:rPr>
              <w:t>(</w:t>
            </w:r>
            <w:r w:rsidRPr="00822A6B">
              <w:rPr>
                <w:rFonts w:hint="eastAsia" w:ascii="Times New Roman" w:hAnsi="Times New Roman"/>
                <w:bCs/>
                <w:sz w:val="21"/>
                <w:szCs w:val="21"/>
              </w:rPr>
              <w:t>月</w:t>
            </w:r>
            <w:r w:rsidRPr="00822A6B">
              <w:rPr>
                <w:rFonts w:hint="eastAsia" w:ascii="Times New Roman" w:hAnsi="Times New Roman"/>
                <w:bCs/>
                <w:sz w:val="21"/>
                <w:szCs w:val="21"/>
              </w:rPr>
              <w:t xml:space="preserve"> </w:t>
            </w:r>
            <w:proofErr w:type="spellStart"/>
            <w:r w:rsidR="00BC25C8">
              <w:rPr>
                <w:rFonts w:ascii="Times New Roman" w:hAnsi="Times New Roman" w:cs="Arial"/>
                <w:bCs/>
                <w:sz w:val="21"/>
                <w:szCs w:val="21"/>
              </w:rPr>
              <w:t>Tháng</w:t>
            </w:r>
            <w:proofErr w:type="spellEnd"/>
            <w:r w:rsidRPr="00822A6B">
              <w:rPr>
                <w:rFonts w:hint="eastAsia" w:ascii="Times New Roman" w:hAnsi="Times New Roman"/>
                <w:bCs/>
                <w:sz w:val="21"/>
                <w:szCs w:val="21"/>
              </w:rPr>
              <w:t>)</w:t>
            </w:r>
          </w:p>
        </w:tc>
        <w:tc>
          <w:tcPr>
            <w:tcW w:w="0" w:type="auto"/>
            <w:tcBorders>
              <w:left w:val="nil"/>
              <w:bottom w:val="nil"/>
              <w:right w:val="nil"/>
            </w:tcBorders>
            <w:vAlign w:val="bottom"/>
          </w:tcPr>
          <w:p w:rsidRPr="00822A6B" w:rsidR="00097EC5" w:rsidP="00D854B4" w:rsidRDefault="00097EC5" w14:paraId="0DB5DCE1" w14:textId="77777777">
            <w:pPr>
              <w:spacing w:line="0" w:lineRule="atLeast"/>
              <w:jc w:val="center"/>
              <w:rPr>
                <w:rFonts w:ascii="Times New Roman" w:hAnsi="Times New Roman"/>
                <w:bCs/>
                <w:sz w:val="21"/>
                <w:szCs w:val="21"/>
              </w:rPr>
            </w:pPr>
          </w:p>
        </w:tc>
        <w:tc>
          <w:tcPr>
            <w:tcW w:w="0" w:type="auto"/>
            <w:tcBorders>
              <w:left w:val="nil"/>
              <w:bottom w:val="nil"/>
            </w:tcBorders>
            <w:vAlign w:val="bottom"/>
          </w:tcPr>
          <w:p w:rsidRPr="00822A6B" w:rsidR="00097EC5" w:rsidP="00BC25C8" w:rsidRDefault="00097EC5" w14:paraId="14E763E1" w14:textId="77777777">
            <w:pPr>
              <w:spacing w:line="0" w:lineRule="atLeast"/>
              <w:jc w:val="center"/>
              <w:rPr>
                <w:rFonts w:ascii="Times New Roman" w:hAnsi="Times New Roman"/>
                <w:bCs/>
                <w:sz w:val="21"/>
                <w:szCs w:val="21"/>
              </w:rPr>
            </w:pPr>
            <w:r w:rsidRPr="00822A6B">
              <w:rPr>
                <w:rFonts w:hint="eastAsia" w:ascii="Times New Roman" w:hAnsi="Times New Roman"/>
                <w:bCs/>
                <w:sz w:val="21"/>
                <w:szCs w:val="21"/>
              </w:rPr>
              <w:t>（日</w:t>
            </w:r>
            <w:r w:rsidRPr="00822A6B">
              <w:rPr>
                <w:rFonts w:hint="eastAsia" w:ascii="Times New Roman" w:hAnsi="Times New Roman"/>
                <w:bCs/>
                <w:sz w:val="21"/>
                <w:szCs w:val="21"/>
              </w:rPr>
              <w:t xml:space="preserve"> </w:t>
            </w:r>
            <w:proofErr w:type="spellStart"/>
            <w:r w:rsidR="00BC25C8">
              <w:rPr>
                <w:rFonts w:ascii="Times New Roman" w:hAnsi="Times New Roman" w:cs="Arial"/>
                <w:bCs/>
                <w:sz w:val="21"/>
                <w:szCs w:val="21"/>
              </w:rPr>
              <w:t>Ngày</w:t>
            </w:r>
            <w:proofErr w:type="spellEnd"/>
            <w:r w:rsidRPr="00822A6B">
              <w:rPr>
                <w:rFonts w:hint="eastAsia" w:ascii="Times New Roman" w:hAnsi="Times New Roman"/>
                <w:bCs/>
                <w:sz w:val="21"/>
                <w:szCs w:val="21"/>
              </w:rPr>
              <w:t>）</w:t>
            </w:r>
          </w:p>
        </w:tc>
      </w:tr>
      <w:tr w:rsidRPr="00822A6B" w:rsidR="000E1418" w:rsidTr="12FDA88B" w14:paraId="5C32915D" w14:textId="77777777">
        <w:tblPrEx>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瀨野　裕治" w:date="2025-06-24T08:34:00Z" w:id="3">
            <w:tblPrEx>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300"/>
          <w:trPrChange w:author="瀨野　裕治" w:date="2025-06-24T08:34:00Z" w:id="4">
            <w:trPr>
              <w:trHeight w:val="300"/>
            </w:trPr>
          </w:trPrChange>
        </w:trPr>
        <w:tc>
          <w:tcPr>
            <w:tcW w:w="0" w:type="auto"/>
            <w:tcBorders>
              <w:top w:val="nil"/>
            </w:tcBorders>
            <w:vAlign w:val="center"/>
            <w:tcPrChange w:author="瀨野　裕治" w:date="2025-06-24T08:34:00Z" w:id="5">
              <w:tcPr>
                <w:tcW w:w="1471" w:type="dxa"/>
                <w:tcBorders>
                  <w:top w:val="nil"/>
                </w:tcBorders>
                <w:vAlign w:val="center"/>
              </w:tcPr>
            </w:tcPrChange>
          </w:tcPr>
          <w:p w:rsidRPr="00822A6B" w:rsidR="00097EC5" w:rsidP="00BC25C8" w:rsidRDefault="00BC25C8" w14:paraId="7C608993" w14:textId="77777777">
            <w:pPr>
              <w:spacing w:line="0" w:lineRule="atLeast"/>
              <w:jc w:val="center"/>
              <w:rPr>
                <w:rFonts w:ascii="Times New Roman" w:hAnsi="Times New Roman" w:cs="Arial"/>
                <w:bCs/>
                <w:sz w:val="21"/>
                <w:szCs w:val="21"/>
              </w:rPr>
            </w:pPr>
            <w:proofErr w:type="spellStart"/>
            <w:r>
              <w:rPr>
                <w:rFonts w:ascii="Times New Roman" w:hAnsi="Times New Roman" w:cs="Arial"/>
                <w:bCs/>
                <w:sz w:val="21"/>
                <w:szCs w:val="21"/>
              </w:rPr>
              <w:t>Ngày</w:t>
            </w:r>
            <w:proofErr w:type="spellEnd"/>
            <w:r>
              <w:rPr>
                <w:rFonts w:ascii="Times New Roman" w:hAnsi="Times New Roman" w:cs="Arial"/>
                <w:bCs/>
                <w:sz w:val="21"/>
                <w:szCs w:val="21"/>
              </w:rPr>
              <w:t xml:space="preserve"> </w:t>
            </w:r>
            <w:proofErr w:type="spellStart"/>
            <w:r>
              <w:rPr>
                <w:rFonts w:ascii="Times New Roman" w:hAnsi="Times New Roman" w:cs="Arial"/>
                <w:bCs/>
                <w:sz w:val="21"/>
                <w:szCs w:val="21"/>
              </w:rPr>
              <w:t>đăng</w:t>
            </w:r>
            <w:proofErr w:type="spellEnd"/>
            <w:r>
              <w:rPr>
                <w:rFonts w:ascii="Times New Roman" w:hAnsi="Times New Roman" w:cs="Arial"/>
                <w:bCs/>
                <w:sz w:val="21"/>
                <w:szCs w:val="21"/>
              </w:rPr>
              <w:t xml:space="preserve"> </w:t>
            </w:r>
            <w:proofErr w:type="spellStart"/>
            <w:r>
              <w:rPr>
                <w:rFonts w:ascii="Times New Roman" w:hAnsi="Times New Roman" w:cs="Arial"/>
                <w:bCs/>
                <w:sz w:val="21"/>
                <w:szCs w:val="21"/>
              </w:rPr>
              <w:t>ký</w:t>
            </w:r>
            <w:proofErr w:type="spellEnd"/>
          </w:p>
        </w:tc>
        <w:tc>
          <w:tcPr>
            <w:tcW w:w="0" w:type="auto"/>
            <w:tcBorders>
              <w:top w:val="nil"/>
              <w:right w:val="nil"/>
            </w:tcBorders>
            <w:shd w:val="clear" w:color="auto" w:fill="FFFFCC"/>
            <w:vAlign w:val="center"/>
            <w:tcPrChange w:author="瀨野　裕治" w:date="2025-06-24T08:34:00Z" w:id="6">
              <w:tcPr>
                <w:tcW w:w="1424" w:type="dxa"/>
                <w:tcBorders>
                  <w:top w:val="nil"/>
                  <w:right w:val="nil"/>
                </w:tcBorders>
                <w:shd w:val="clear" w:color="auto" w:fill="FFFFCC"/>
                <w:vAlign w:val="center"/>
              </w:tcPr>
            </w:tcPrChange>
          </w:tcPr>
          <w:p w:rsidRPr="00822A6B" w:rsidR="00097EC5" w:rsidP="00D854B4" w:rsidRDefault="00097EC5" w14:paraId="1E8AD9F2" w14:textId="77777777">
            <w:pPr>
              <w:spacing w:line="0" w:lineRule="atLeast"/>
              <w:jc w:val="center"/>
              <w:rPr>
                <w:rFonts w:ascii="Times New Roman" w:hAnsi="Times New Roman"/>
                <w:bCs/>
                <w:sz w:val="21"/>
                <w:szCs w:val="21"/>
              </w:rPr>
            </w:pPr>
          </w:p>
        </w:tc>
        <w:tc>
          <w:tcPr>
            <w:tcW w:w="0" w:type="auto"/>
            <w:tcBorders>
              <w:top w:val="nil"/>
              <w:left w:val="nil"/>
              <w:right w:val="nil"/>
            </w:tcBorders>
            <w:vAlign w:val="center"/>
            <w:tcPrChange w:author="瀨野　裕治" w:date="2025-06-24T08:34:00Z" w:id="7">
              <w:tcPr>
                <w:tcW w:w="439" w:type="dxa"/>
                <w:tcBorders>
                  <w:top w:val="nil"/>
                  <w:left w:val="nil"/>
                  <w:right w:val="nil"/>
                </w:tcBorders>
                <w:vAlign w:val="center"/>
              </w:tcPr>
            </w:tcPrChange>
          </w:tcPr>
          <w:p w:rsidRPr="00822A6B" w:rsidR="00097EC5" w:rsidP="00D854B4" w:rsidRDefault="00097EC5" w14:paraId="4FD7D109" w14:textId="77777777">
            <w:pPr>
              <w:spacing w:line="0" w:lineRule="atLeast"/>
              <w:jc w:val="center"/>
              <w:rPr>
                <w:rFonts w:ascii="Times New Roman" w:hAnsi="Times New Roman"/>
                <w:bCs/>
                <w:sz w:val="21"/>
                <w:szCs w:val="21"/>
              </w:rPr>
            </w:pPr>
            <w:r w:rsidRPr="00822A6B">
              <w:rPr>
                <w:rFonts w:hint="eastAsia" w:ascii="Times New Roman" w:hAnsi="Times New Roman"/>
                <w:bCs/>
                <w:sz w:val="21"/>
                <w:szCs w:val="21"/>
              </w:rPr>
              <w:t>／</w:t>
            </w:r>
          </w:p>
        </w:tc>
        <w:tc>
          <w:tcPr>
            <w:tcW w:w="0" w:type="auto"/>
            <w:tcBorders>
              <w:top w:val="nil"/>
              <w:left w:val="nil"/>
              <w:right w:val="nil"/>
            </w:tcBorders>
            <w:shd w:val="clear" w:color="auto" w:fill="FFFFCC"/>
            <w:vAlign w:val="center"/>
            <w:tcPrChange w:author="瀨野　裕治" w:date="2025-06-24T08:34:00Z" w:id="8">
              <w:tcPr>
                <w:tcW w:w="1272" w:type="dxa"/>
                <w:tcBorders>
                  <w:top w:val="nil"/>
                  <w:left w:val="nil"/>
                  <w:right w:val="nil"/>
                </w:tcBorders>
                <w:shd w:val="clear" w:color="auto" w:fill="FFFFCC"/>
                <w:vAlign w:val="center"/>
              </w:tcPr>
            </w:tcPrChange>
          </w:tcPr>
          <w:p w:rsidRPr="00822A6B" w:rsidR="00097EC5" w:rsidP="00D854B4" w:rsidRDefault="00097EC5" w14:paraId="257B21FC" w14:textId="77777777">
            <w:pPr>
              <w:spacing w:line="0" w:lineRule="atLeast"/>
              <w:jc w:val="center"/>
              <w:rPr>
                <w:rFonts w:ascii="Times New Roman" w:hAnsi="Times New Roman"/>
                <w:bCs/>
                <w:sz w:val="21"/>
                <w:szCs w:val="21"/>
              </w:rPr>
            </w:pPr>
          </w:p>
        </w:tc>
        <w:tc>
          <w:tcPr>
            <w:tcW w:w="0" w:type="auto"/>
            <w:tcBorders>
              <w:top w:val="nil"/>
              <w:left w:val="nil"/>
              <w:right w:val="nil"/>
            </w:tcBorders>
            <w:vAlign w:val="center"/>
            <w:tcPrChange w:author="瀨野　裕治" w:date="2025-06-24T08:34:00Z" w:id="9">
              <w:tcPr>
                <w:tcW w:w="439" w:type="dxa"/>
                <w:tcBorders>
                  <w:top w:val="nil"/>
                  <w:left w:val="nil"/>
                  <w:right w:val="nil"/>
                </w:tcBorders>
                <w:vAlign w:val="center"/>
              </w:tcPr>
            </w:tcPrChange>
          </w:tcPr>
          <w:p w:rsidRPr="00822A6B" w:rsidR="00097EC5" w:rsidP="00D854B4" w:rsidRDefault="00097EC5" w14:paraId="7FD3809B" w14:textId="77777777">
            <w:pPr>
              <w:spacing w:line="0" w:lineRule="atLeast"/>
              <w:jc w:val="center"/>
              <w:rPr>
                <w:rFonts w:ascii="Times New Roman" w:hAnsi="Times New Roman"/>
                <w:bCs/>
                <w:sz w:val="21"/>
                <w:szCs w:val="21"/>
              </w:rPr>
            </w:pPr>
            <w:r w:rsidRPr="00822A6B">
              <w:rPr>
                <w:rFonts w:hint="eastAsia" w:ascii="Times New Roman" w:hAnsi="Times New Roman"/>
                <w:bCs/>
                <w:sz w:val="21"/>
                <w:szCs w:val="21"/>
              </w:rPr>
              <w:t>／</w:t>
            </w:r>
          </w:p>
        </w:tc>
        <w:tc>
          <w:tcPr>
            <w:tcW w:w="0" w:type="auto"/>
            <w:tcBorders>
              <w:top w:val="nil"/>
              <w:left w:val="nil"/>
            </w:tcBorders>
            <w:shd w:val="clear" w:color="auto" w:fill="FFFFCC"/>
            <w:vAlign w:val="center"/>
            <w:tcPrChange w:author="瀨野　裕治" w:date="2025-06-24T08:34:00Z" w:id="10">
              <w:tcPr>
                <w:tcW w:w="1477" w:type="dxa"/>
                <w:tcBorders>
                  <w:top w:val="nil"/>
                  <w:left w:val="nil"/>
                </w:tcBorders>
                <w:shd w:val="clear" w:color="auto" w:fill="FFFFCC"/>
                <w:vAlign w:val="center"/>
              </w:tcPr>
            </w:tcPrChange>
          </w:tcPr>
          <w:p w:rsidRPr="00822A6B" w:rsidR="00097EC5" w:rsidP="00D854B4" w:rsidRDefault="00097EC5" w14:paraId="6FF9C61F" w14:textId="77777777">
            <w:pPr>
              <w:spacing w:line="0" w:lineRule="atLeast"/>
              <w:jc w:val="center"/>
              <w:rPr>
                <w:rFonts w:ascii="Times New Roman" w:hAnsi="Times New Roman"/>
                <w:bCs/>
                <w:sz w:val="21"/>
                <w:szCs w:val="21"/>
              </w:rPr>
            </w:pPr>
          </w:p>
        </w:tc>
      </w:tr>
    </w:tbl>
    <w:p w:rsidRPr="00822A6B" w:rsidR="006354A1" w:rsidP="56AF3B22" w:rsidRDefault="12FDA88B" w14:paraId="1AFF919A" w14:textId="4F0D39C5">
      <w:pPr>
        <w:pStyle w:val="Normal"/>
        <w:spacing w:line="0" w:lineRule="atLeast"/>
        <w:ind/>
        <w:rPr>
          <w:ins w:author="瀨野　裕治" w:date="2025-06-24T09:08:00Z" w:id="1125056519"/>
          <w:rFonts w:ascii="Times New Roman" w:hAnsi="Times New Roman"/>
          <w:b w:val="1"/>
          <w:bCs w:val="1"/>
          <w:sz w:val="18"/>
          <w:szCs w:val="18"/>
        </w:rPr>
      </w:pPr>
      <w:r w:rsidRPr="56AF3B22" w:rsidR="56AF3B22">
        <w:rPr>
          <w:rFonts w:ascii="Times New Roman" w:hAnsi="Times New Roman"/>
          <w:b w:val="1"/>
          <w:bCs w:val="1"/>
          <w:sz w:val="24"/>
          <w:szCs w:val="24"/>
        </w:rPr>
        <w:t xml:space="preserve">A. </w:t>
      </w:r>
      <w:r w:rsidRPr="56AF3B22" w:rsidR="006354A1">
        <w:rPr>
          <w:rFonts w:ascii="Times New Roman" w:hAnsi="Times New Roman"/>
          <w:b w:val="1"/>
          <w:bCs w:val="1"/>
          <w:sz w:val="24"/>
          <w:szCs w:val="24"/>
        </w:rPr>
        <w:t>申請総表</w:t>
      </w:r>
      <w:r w:rsidRPr="56AF3B22" w:rsidR="006354A1">
        <w:rPr>
          <w:rFonts w:ascii="Times New Roman" w:hAnsi="Times New Roman"/>
          <w:b w:val="1"/>
          <w:bCs w:val="1"/>
          <w:sz w:val="24"/>
          <w:szCs w:val="24"/>
        </w:rPr>
        <w:t xml:space="preserve"> </w:t>
      </w:r>
      <w:r w:rsidRPr="56AF3B22" w:rsidR="12FDA88B">
        <w:rPr>
          <w:rFonts w:ascii="Times New Roman" w:hAnsi="Times New Roman"/>
          <w:b w:val="1"/>
          <w:bCs w:val="1"/>
          <w:sz w:val="24"/>
          <w:szCs w:val="24"/>
        </w:rPr>
        <w:t xml:space="preserve">Thông tin </w:t>
      </w:r>
      <w:r w:rsidRPr="56AF3B22" w:rsidR="12FDA88B">
        <w:rPr>
          <w:rFonts w:ascii="Times New Roman" w:hAnsi="Times New Roman"/>
          <w:b w:val="1"/>
          <w:bCs w:val="1"/>
          <w:sz w:val="24"/>
          <w:szCs w:val="24"/>
        </w:rPr>
        <w:t>đăng</w:t>
      </w:r>
      <w:r w:rsidRPr="56AF3B22" w:rsidR="12FDA88B">
        <w:rPr>
          <w:rFonts w:ascii="Times New Roman" w:hAnsi="Times New Roman"/>
          <w:b w:val="1"/>
          <w:bCs w:val="1"/>
          <w:sz w:val="24"/>
          <w:szCs w:val="24"/>
        </w:rPr>
        <w:t xml:space="preserve"> </w:t>
      </w:r>
      <w:r w:rsidRPr="56AF3B22" w:rsidR="12FDA88B">
        <w:rPr>
          <w:rFonts w:ascii="Times New Roman" w:hAnsi="Times New Roman"/>
          <w:b w:val="1"/>
          <w:bCs w:val="1"/>
          <w:sz w:val="24"/>
          <w:szCs w:val="24"/>
        </w:rPr>
        <w:t>ký</w:t>
      </w:r>
      <w:proofErr w:type="spellStart"/>
      <w:proofErr w:type="spellEnd"/>
      <w:proofErr w:type="spellStart"/>
      <w:proofErr w:type="spellEnd"/>
    </w:p>
    <w:p w:rsidR="56AF3B22" w:rsidP="56AF3B22" w:rsidRDefault="56AF3B22" w14:paraId="6C06B0E3" w14:textId="01B80AF9">
      <w:pPr>
        <w:pStyle w:val="Normal"/>
        <w:spacing w:line="0" w:lineRule="atLeast"/>
        <w:rPr>
          <w:rFonts w:ascii="Times New Roman" w:hAnsi="Times New Roman" w:cs="Arial"/>
          <w:b w:val="1"/>
          <w:bCs w:val="1"/>
          <w:sz w:val="21"/>
          <w:szCs w:val="21"/>
        </w:rPr>
      </w:pPr>
    </w:p>
    <w:p w:rsidRPr="00822A6B" w:rsidR="00777574" w:rsidP="56AF3B22" w:rsidRDefault="002A7328" w14:paraId="5B0855B8" w14:textId="18EFEDB3">
      <w:pPr>
        <w:pStyle w:val="Normal"/>
        <w:spacing w:line="0" w:lineRule="atLeast"/>
        <w:rPr>
          <w:rFonts w:ascii="Times New Roman" w:hAnsi="Times New Roman" w:cs="Arial"/>
          <w:b w:val="1"/>
          <w:bCs w:val="1"/>
          <w:sz w:val="21"/>
          <w:szCs w:val="21"/>
        </w:rPr>
      </w:pPr>
      <w:r w:rsidRPr="56AF3B22" w:rsidR="002A7328">
        <w:rPr>
          <w:rFonts w:ascii="Times New Roman" w:hAnsi="Times New Roman" w:cs="Arial"/>
          <w:b w:val="1"/>
          <w:bCs w:val="1"/>
          <w:sz w:val="21"/>
          <w:szCs w:val="21"/>
        </w:rPr>
        <w:t>1</w:t>
      </w:r>
      <w:r w:rsidRPr="56AF3B22" w:rsidR="002A7328">
        <w:rPr>
          <w:rFonts w:ascii="Times New Roman" w:hAnsi="Times New Roman" w:cs="Arial"/>
          <w:b w:val="1"/>
          <w:bCs w:val="1"/>
          <w:sz w:val="21"/>
          <w:szCs w:val="21"/>
        </w:rPr>
        <w:t>　申請</w:t>
      </w:r>
      <w:r w:rsidRPr="56AF3B22" w:rsidR="00777574">
        <w:rPr>
          <w:rFonts w:ascii="Times New Roman" w:hAnsi="Times New Roman" w:cs="Arial"/>
          <w:b w:val="1"/>
          <w:bCs w:val="1"/>
          <w:sz w:val="21"/>
          <w:szCs w:val="21"/>
        </w:rPr>
        <w:t>機関　</w:t>
      </w:r>
      <w:r w:rsidRPr="56AF3B22" w:rsidR="00BC25C8">
        <w:rPr>
          <w:rFonts w:ascii="Times New Roman" w:hAnsi="Times New Roman" w:cs="Arial"/>
          <w:b w:val="1"/>
          <w:bCs w:val="1"/>
          <w:sz w:val="21"/>
          <w:szCs w:val="21"/>
        </w:rPr>
        <w:t>Cơ</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quan</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đăng</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ký</w:t>
      </w:r>
      <w:proofErr w:type="spellStart"/>
      <w:proofErr w:type="spellEnd"/>
      <w:proofErr w:type="spellStart"/>
      <w:proofErr w:type="spellEnd"/>
      <w:proofErr w:type="spellStart"/>
      <w:proofErr w:type="spellEnd"/>
      <w:proofErr w:type="spellStart"/>
      <w:proofErr w:type="spellEnd"/>
    </w:p>
    <w:tbl>
      <w:tblPr>
        <w:tblW w:w="5000" w:type="pct"/>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left w:w="0" w:type="dxa"/>
          <w:right w:w="0" w:type="dxa"/>
        </w:tblCellMar>
        <w:tblLook w:val="0000" w:firstRow="0" w:lastRow="0" w:firstColumn="0" w:lastColumn="0" w:noHBand="0" w:noVBand="0"/>
      </w:tblPr>
      <w:tblGrid>
        <w:gridCol w:w="1723"/>
        <w:gridCol w:w="3439"/>
        <w:gridCol w:w="976"/>
        <w:gridCol w:w="3485"/>
      </w:tblGrid>
      <w:tr w:rsidRPr="00822A6B" w:rsidR="00D854B4" w:rsidTr="12FDA88B" w14:paraId="648B74D9" w14:textId="77777777">
        <w:trPr>
          <w:cantSplit/>
          <w:trHeight w:val="20"/>
        </w:trPr>
        <w:tc>
          <w:tcPr>
            <w:tcW w:w="895" w:type="pct"/>
            <w:tcBorders>
              <w:top w:val="single" w:color="auto" w:sz="6" w:space="0"/>
              <w:left w:val="single" w:color="auto" w:sz="6" w:space="0"/>
              <w:bottom w:val="single" w:color="auto" w:sz="6" w:space="0"/>
              <w:right w:val="single" w:color="auto" w:sz="6" w:space="0"/>
            </w:tcBorders>
            <w:vAlign w:val="center"/>
          </w:tcPr>
          <w:p w:rsidRPr="00822A6B" w:rsidR="00E31919" w:rsidP="006354A1" w:rsidRDefault="00E31919" w14:paraId="69CD6429" w14:textId="77777777">
            <w:pPr>
              <w:spacing w:line="220" w:lineRule="exact"/>
              <w:ind w:left="57" w:right="57"/>
              <w:jc w:val="center"/>
              <w:rPr>
                <w:rFonts w:ascii="Times New Roman" w:hAnsi="Times New Roman" w:cs="Arial"/>
                <w:spacing w:val="-10"/>
                <w:sz w:val="21"/>
                <w:szCs w:val="21"/>
              </w:rPr>
            </w:pPr>
            <w:r w:rsidRPr="00822A6B">
              <w:rPr>
                <w:rFonts w:hint="eastAsia" w:ascii="Times New Roman" w:hAnsi="Times New Roman" w:cs="Arial"/>
                <w:spacing w:val="-10"/>
                <w:sz w:val="21"/>
                <w:szCs w:val="21"/>
              </w:rPr>
              <w:t>申請機関名</w:t>
            </w:r>
          </w:p>
          <w:p w:rsidRPr="00822A6B" w:rsidR="00E31919" w:rsidP="006354A1" w:rsidRDefault="00BC25C8" w14:paraId="07885D74" w14:textId="77777777">
            <w:pPr>
              <w:spacing w:line="220" w:lineRule="exact"/>
              <w:ind w:right="57"/>
              <w:jc w:val="center"/>
              <w:rPr>
                <w:rFonts w:ascii="Times New Roman" w:hAnsi="Times New Roman" w:cs="Arial"/>
                <w:spacing w:val="-10"/>
                <w:sz w:val="21"/>
                <w:szCs w:val="21"/>
              </w:rPr>
            </w:pPr>
            <w:proofErr w:type="spellStart"/>
            <w:r>
              <w:rPr>
                <w:rFonts w:ascii="Times New Roman" w:hAnsi="Times New Roman" w:cs="Arial"/>
                <w:spacing w:val="-10"/>
                <w:sz w:val="21"/>
                <w:szCs w:val="21"/>
              </w:rPr>
              <w:t>Tên</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cơ</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quan</w:t>
            </w:r>
            <w:proofErr w:type="spellEnd"/>
          </w:p>
        </w:tc>
        <w:tc>
          <w:tcPr>
            <w:tcW w:w="4105" w:type="pct"/>
            <w:gridSpan w:val="3"/>
            <w:tcBorders>
              <w:top w:val="single" w:color="auto" w:sz="6" w:space="0"/>
              <w:left w:val="single" w:color="auto" w:sz="6" w:space="0"/>
              <w:bottom w:val="single" w:color="auto" w:sz="6" w:space="0"/>
              <w:right w:val="single" w:color="auto" w:sz="6" w:space="0"/>
            </w:tcBorders>
            <w:shd w:val="clear" w:color="auto" w:fill="FFFFCC"/>
            <w:vAlign w:val="center"/>
          </w:tcPr>
          <w:p w:rsidRPr="00822A6B" w:rsidR="00E31919" w:rsidP="006354A1" w:rsidRDefault="00E31919" w14:paraId="1575D57A" w14:textId="77777777">
            <w:pPr>
              <w:spacing w:line="220" w:lineRule="exact"/>
              <w:ind w:left="58" w:leftChars="30" w:right="57"/>
              <w:rPr>
                <w:rFonts w:ascii="Times New Roman" w:hAnsi="Times New Roman" w:cs="Arial"/>
                <w:sz w:val="21"/>
                <w:szCs w:val="21"/>
              </w:rPr>
            </w:pPr>
          </w:p>
        </w:tc>
      </w:tr>
      <w:tr w:rsidRPr="00822A6B" w:rsidR="00D854B4" w:rsidTr="12FDA88B" w14:paraId="379F32B1" w14:textId="77777777">
        <w:trPr>
          <w:cantSplit/>
          <w:trHeight w:val="20"/>
        </w:trPr>
        <w:tc>
          <w:tcPr>
            <w:tcW w:w="895" w:type="pct"/>
            <w:tcBorders>
              <w:top w:val="single" w:color="auto" w:sz="6" w:space="0"/>
              <w:left w:val="single" w:color="auto" w:sz="6" w:space="0"/>
              <w:bottom w:val="single" w:color="auto" w:sz="6" w:space="0"/>
              <w:right w:val="single" w:color="auto" w:sz="6" w:space="0"/>
            </w:tcBorders>
            <w:vAlign w:val="center"/>
          </w:tcPr>
          <w:p w:rsidRPr="00822A6B" w:rsidR="00E31919" w:rsidP="006354A1" w:rsidRDefault="00E31919" w14:paraId="550E8644" w14:textId="77777777">
            <w:pPr>
              <w:spacing w:line="220" w:lineRule="exact"/>
              <w:ind w:left="57" w:right="57"/>
              <w:jc w:val="center"/>
              <w:rPr>
                <w:rFonts w:ascii="Times New Roman" w:hAnsi="Times New Roman" w:cs="Arial"/>
                <w:spacing w:val="-10"/>
                <w:sz w:val="21"/>
                <w:szCs w:val="21"/>
              </w:rPr>
            </w:pPr>
            <w:r w:rsidRPr="00822A6B">
              <w:rPr>
                <w:rFonts w:hint="eastAsia" w:ascii="Times New Roman" w:hAnsi="Times New Roman" w:cs="Arial"/>
                <w:spacing w:val="-10"/>
                <w:sz w:val="21"/>
                <w:szCs w:val="21"/>
              </w:rPr>
              <w:t>日本語名</w:t>
            </w:r>
          </w:p>
          <w:p w:rsidRPr="00822A6B" w:rsidR="00E31919" w:rsidP="006354A1" w:rsidRDefault="00BC25C8" w14:paraId="2941CBF3" w14:textId="77777777">
            <w:pPr>
              <w:spacing w:line="220" w:lineRule="exact"/>
              <w:ind w:left="57" w:right="57"/>
              <w:jc w:val="center"/>
              <w:rPr>
                <w:rFonts w:ascii="Times New Roman" w:hAnsi="Times New Roman" w:cs="Arial"/>
                <w:spacing w:val="-10"/>
                <w:sz w:val="21"/>
                <w:szCs w:val="21"/>
              </w:rPr>
            </w:pPr>
            <w:proofErr w:type="spellStart"/>
            <w:r>
              <w:rPr>
                <w:rFonts w:ascii="Times New Roman" w:hAnsi="Times New Roman" w:cs="Arial"/>
                <w:spacing w:val="-10"/>
                <w:sz w:val="21"/>
                <w:szCs w:val="21"/>
              </w:rPr>
              <w:t>Bằng</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tiếng</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Nhật</w:t>
            </w:r>
            <w:proofErr w:type="spellEnd"/>
          </w:p>
        </w:tc>
        <w:tc>
          <w:tcPr>
            <w:tcW w:w="4105" w:type="pct"/>
            <w:gridSpan w:val="3"/>
            <w:tcBorders>
              <w:top w:val="single" w:color="auto" w:sz="6" w:space="0"/>
              <w:left w:val="single" w:color="auto" w:sz="6" w:space="0"/>
              <w:bottom w:val="single" w:color="auto" w:sz="6" w:space="0"/>
              <w:right w:val="single" w:color="auto" w:sz="6" w:space="0"/>
            </w:tcBorders>
            <w:shd w:val="clear" w:color="auto" w:fill="FFFFCC"/>
            <w:vAlign w:val="center"/>
          </w:tcPr>
          <w:p w:rsidRPr="00822A6B" w:rsidR="00E31919" w:rsidP="006354A1" w:rsidRDefault="00E31919" w14:paraId="5C39FCAC" w14:textId="77777777">
            <w:pPr>
              <w:spacing w:line="220" w:lineRule="exact"/>
              <w:ind w:left="58" w:leftChars="30" w:right="57"/>
              <w:rPr>
                <w:rFonts w:ascii="Times New Roman" w:hAnsi="Times New Roman" w:cs="Arial"/>
                <w:sz w:val="21"/>
                <w:szCs w:val="21"/>
              </w:rPr>
            </w:pPr>
          </w:p>
        </w:tc>
      </w:tr>
      <w:tr w:rsidRPr="00822A6B" w:rsidR="00D854B4" w:rsidTr="12FDA88B" w14:paraId="436A2591" w14:textId="77777777">
        <w:trPr>
          <w:cantSplit/>
          <w:trHeight w:val="20"/>
        </w:trPr>
        <w:tc>
          <w:tcPr>
            <w:tcW w:w="895" w:type="pct"/>
            <w:tcBorders>
              <w:top w:val="single" w:color="auto" w:sz="6" w:space="0"/>
              <w:left w:val="single" w:color="auto" w:sz="6" w:space="0"/>
              <w:bottom w:val="single" w:color="auto" w:sz="6" w:space="0"/>
              <w:right w:val="single" w:color="auto" w:sz="6" w:space="0"/>
            </w:tcBorders>
            <w:vAlign w:val="center"/>
          </w:tcPr>
          <w:p w:rsidRPr="00822A6B" w:rsidR="00E31919" w:rsidP="006354A1" w:rsidRDefault="00E31919" w14:paraId="716892D4" w14:textId="77777777">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英</w:t>
            </w:r>
            <w:r w:rsidRPr="00822A6B">
              <w:rPr>
                <w:rFonts w:ascii="Times New Roman" w:hAnsi="Times New Roman" w:cs="Arial"/>
                <w:sz w:val="21"/>
                <w:szCs w:val="21"/>
              </w:rPr>
              <w:t xml:space="preserve"> </w:t>
            </w:r>
            <w:r w:rsidRPr="00822A6B">
              <w:rPr>
                <w:rFonts w:ascii="Times New Roman" w:hAnsi="Times New Roman" w:cs="Arial"/>
                <w:sz w:val="21"/>
                <w:szCs w:val="21"/>
              </w:rPr>
              <w:t>語</w:t>
            </w:r>
            <w:r w:rsidRPr="00822A6B">
              <w:rPr>
                <w:rFonts w:ascii="Times New Roman" w:hAnsi="Times New Roman" w:cs="Arial"/>
                <w:sz w:val="21"/>
                <w:szCs w:val="21"/>
              </w:rPr>
              <w:t xml:space="preserve"> </w:t>
            </w:r>
            <w:r w:rsidRPr="00822A6B">
              <w:rPr>
                <w:rFonts w:ascii="Times New Roman" w:hAnsi="Times New Roman" w:cs="Arial"/>
                <w:sz w:val="21"/>
                <w:szCs w:val="21"/>
              </w:rPr>
              <w:t>名</w:t>
            </w:r>
          </w:p>
          <w:p w:rsidRPr="00822A6B" w:rsidR="00E31919" w:rsidP="006354A1" w:rsidRDefault="00BC25C8" w14:paraId="53D5C9BF" w14:textId="77777777">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Bằng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Anh</w:t>
            </w:r>
          </w:p>
        </w:tc>
        <w:tc>
          <w:tcPr>
            <w:tcW w:w="4105" w:type="pct"/>
            <w:gridSpan w:val="3"/>
            <w:tcBorders>
              <w:top w:val="single" w:color="auto" w:sz="6" w:space="0"/>
              <w:left w:val="single" w:color="auto" w:sz="6" w:space="0"/>
              <w:bottom w:val="single" w:color="auto" w:sz="6" w:space="0"/>
              <w:right w:val="single" w:color="auto" w:sz="6" w:space="0"/>
            </w:tcBorders>
            <w:shd w:val="clear" w:color="auto" w:fill="FFFFCC"/>
            <w:vAlign w:val="center"/>
          </w:tcPr>
          <w:p w:rsidRPr="002A7328" w:rsidR="00E31919" w:rsidP="006354A1" w:rsidRDefault="00E31919" w14:paraId="4BA9929B" w14:textId="77777777">
            <w:pPr>
              <w:spacing w:line="220" w:lineRule="exact"/>
              <w:ind w:left="58" w:leftChars="30" w:right="57"/>
              <w:rPr>
                <w:rFonts w:ascii="Times New Roman" w:hAnsi="Times New Roman" w:cs="Arial"/>
                <w:sz w:val="21"/>
                <w:szCs w:val="21"/>
                <w:lang w:val="vi-VN"/>
              </w:rPr>
            </w:pPr>
          </w:p>
        </w:tc>
      </w:tr>
      <w:tr w:rsidRPr="00822A6B" w:rsidR="004D4AD0" w:rsidTr="12FDA88B" w14:paraId="71416674" w14:textId="77777777">
        <w:trPr>
          <w:cantSplit/>
          <w:trHeight w:val="20"/>
        </w:trPr>
        <w:tc>
          <w:tcPr>
            <w:tcW w:w="895" w:type="pct"/>
            <w:tcBorders>
              <w:top w:val="single" w:color="auto" w:sz="6" w:space="0"/>
              <w:left w:val="single" w:color="auto" w:sz="6" w:space="0"/>
              <w:bottom w:val="single" w:color="auto" w:sz="4" w:space="0"/>
              <w:right w:val="single" w:color="auto" w:sz="6" w:space="0"/>
            </w:tcBorders>
            <w:vAlign w:val="center"/>
          </w:tcPr>
          <w:p w:rsidRPr="00822A6B" w:rsidR="004D4AD0" w:rsidP="006354A1" w:rsidRDefault="004D4AD0" w14:paraId="5A2FFCAC" w14:textId="77777777">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申請機関</w:t>
            </w:r>
          </w:p>
          <w:p w:rsidRPr="00822A6B" w:rsidR="004D4AD0" w:rsidP="006354A1" w:rsidRDefault="004D4AD0" w14:paraId="7DFD39E2" w14:textId="77777777">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の種別</w:t>
            </w:r>
          </w:p>
          <w:p w:rsidR="00BC25C8" w:rsidP="00BC25C8" w:rsidRDefault="00BC25C8" w14:paraId="76A2866A" w14:textId="77777777">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Loại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hình</w:t>
            </w:r>
            <w:proofErr w:type="spellEnd"/>
          </w:p>
          <w:p w:rsidRPr="00822A6B" w:rsidR="004D4AD0" w:rsidP="00BC25C8" w:rsidRDefault="00BC25C8" w14:paraId="540B7F53" w14:textId="77777777">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cơ</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quan</w:t>
            </w:r>
            <w:proofErr w:type="spellEnd"/>
          </w:p>
        </w:tc>
        <w:tc>
          <w:tcPr>
            <w:tcW w:w="1787" w:type="pct"/>
            <w:tcBorders>
              <w:top w:val="single" w:color="auto" w:sz="4" w:space="0"/>
              <w:left w:val="single" w:color="auto" w:sz="6" w:space="0"/>
              <w:bottom w:val="single" w:color="auto" w:sz="4" w:space="0"/>
              <w:right w:val="single" w:color="auto" w:sz="4" w:space="0"/>
            </w:tcBorders>
            <w:shd w:val="clear" w:color="auto" w:fill="FFFFCC"/>
            <w:vAlign w:val="center"/>
          </w:tcPr>
          <w:p w:rsidR="00F3106A" w:rsidP="004D4AD0" w:rsidRDefault="00000000" w14:paraId="72BC7302" w14:textId="33FCED92">
            <w:pPr>
              <w:adjustRightInd/>
              <w:spacing w:line="220" w:lineRule="exact"/>
              <w:ind w:right="57"/>
              <w:jc w:val="left"/>
              <w:textAlignment w:val="auto"/>
              <w:rPr>
                <w:rFonts w:ascii="Times New Roman" w:hAnsi="Times New Roman" w:cs="Arial"/>
                <w:sz w:val="21"/>
                <w:szCs w:val="21"/>
              </w:rPr>
            </w:pPr>
            <w:sdt>
              <w:sdtPr>
                <w:rPr>
                  <w:rFonts w:hint="eastAsia" w:ascii="Times New Roman" w:hAnsi="Times New Roman"/>
                  <w:snapToGrid w:val="0"/>
                  <w:sz w:val="21"/>
                  <w:szCs w:val="21"/>
                </w:rPr>
                <w:id w:val="-216747984"/>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00553165">
              <w:rPr>
                <w:rFonts w:hint="eastAsia" w:ascii="Times New Roman" w:hAnsi="Times New Roman"/>
                <w:snapToGrid w:val="0"/>
                <w:sz w:val="21"/>
                <w:szCs w:val="21"/>
              </w:rPr>
              <w:t>大学</w:t>
            </w:r>
            <w:r w:rsidR="00BC25C8">
              <w:rPr>
                <w:rFonts w:hint="eastAsia" w:ascii="Times New Roman" w:hAnsi="Times New Roman"/>
                <w:snapToGrid w:val="0"/>
                <w:sz w:val="21"/>
                <w:szCs w:val="21"/>
              </w:rPr>
              <w:t xml:space="preserve"> </w:t>
            </w:r>
            <w:proofErr w:type="spellStart"/>
            <w:r w:rsidR="00BC25C8">
              <w:rPr>
                <w:rFonts w:ascii="Times New Roman" w:hAnsi="Times New Roman"/>
                <w:snapToGrid w:val="0"/>
                <w:sz w:val="21"/>
                <w:szCs w:val="21"/>
              </w:rPr>
              <w:t>Đ</w:t>
            </w:r>
            <w:r w:rsidR="00BC25C8">
              <w:rPr>
                <w:rFonts w:hint="eastAsia" w:ascii="Times New Roman" w:hAnsi="Times New Roman"/>
                <w:snapToGrid w:val="0"/>
                <w:sz w:val="21"/>
                <w:szCs w:val="21"/>
              </w:rPr>
              <w:t>ại</w:t>
            </w:r>
            <w:proofErr w:type="spellEnd"/>
            <w:r w:rsidR="00BC25C8">
              <w:rPr>
                <w:rFonts w:hint="eastAsia" w:ascii="Times New Roman" w:hAnsi="Times New Roman"/>
                <w:snapToGrid w:val="0"/>
                <w:sz w:val="21"/>
                <w:szCs w:val="21"/>
              </w:rPr>
              <w:t xml:space="preserve"> </w:t>
            </w:r>
            <w:proofErr w:type="spellStart"/>
            <w:r w:rsidR="00BC25C8">
              <w:rPr>
                <w:rFonts w:hint="eastAsia" w:ascii="Times New Roman" w:hAnsi="Times New Roman"/>
                <w:snapToGrid w:val="0"/>
                <w:sz w:val="21"/>
                <w:szCs w:val="21"/>
              </w:rPr>
              <w:t>học</w:t>
            </w:r>
            <w:proofErr w:type="spellEnd"/>
          </w:p>
          <w:p w:rsidRPr="00822A6B" w:rsidR="00553165" w:rsidP="004D4AD0" w:rsidRDefault="00553165" w14:paraId="4294FA01" w14:textId="77777777">
            <w:pPr>
              <w:adjustRightInd/>
              <w:spacing w:line="220" w:lineRule="exact"/>
              <w:ind w:right="57"/>
              <w:jc w:val="left"/>
              <w:textAlignment w:val="auto"/>
              <w:rPr>
                <w:rFonts w:ascii="Times New Roman" w:hAnsi="Times New Roman" w:cs="Arial"/>
                <w:sz w:val="21"/>
                <w:szCs w:val="21"/>
              </w:rPr>
            </w:pPr>
          </w:p>
          <w:p w:rsidR="004D4AD0" w:rsidP="004D4AD0" w:rsidRDefault="00000000" w14:paraId="6847CFF4" w14:textId="2BB34C45">
            <w:pPr>
              <w:adjustRightInd/>
              <w:spacing w:line="220" w:lineRule="exact"/>
              <w:ind w:right="57"/>
              <w:jc w:val="left"/>
              <w:textAlignment w:val="auto"/>
              <w:rPr>
                <w:rFonts w:ascii="Times New Roman" w:hAnsi="Times New Roman" w:cs="Arial"/>
                <w:sz w:val="21"/>
                <w:szCs w:val="21"/>
              </w:rPr>
            </w:pPr>
            <w:sdt>
              <w:sdtPr>
                <w:rPr>
                  <w:rFonts w:hint="eastAsia" w:ascii="Times New Roman" w:hAnsi="Times New Roman" w:cs="Arial"/>
                  <w:sz w:val="21"/>
                  <w:szCs w:val="21"/>
                </w:rPr>
                <w:id w:val="477659998"/>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2339BE">
              <w:rPr>
                <w:rFonts w:hint="eastAsia" w:ascii="Times New Roman" w:hAnsi="Times New Roman" w:cs="Arial"/>
                <w:sz w:val="21"/>
                <w:szCs w:val="21"/>
              </w:rPr>
              <w:t>短期大学</w:t>
            </w:r>
            <w:r w:rsidR="00BC25C8">
              <w:rPr>
                <w:rFonts w:hint="eastAsia" w:ascii="Times New Roman" w:hAnsi="Times New Roman" w:cs="Arial"/>
                <w:sz w:val="21"/>
                <w:szCs w:val="21"/>
              </w:rPr>
              <w:t xml:space="preserve"> Cao </w:t>
            </w:r>
            <w:proofErr w:type="spellStart"/>
            <w:r w:rsidR="00BC25C8">
              <w:rPr>
                <w:rFonts w:hint="eastAsia" w:ascii="Times New Roman" w:hAnsi="Times New Roman" w:cs="Arial"/>
                <w:sz w:val="21"/>
                <w:szCs w:val="21"/>
              </w:rPr>
              <w:t>đẳng</w:t>
            </w:r>
            <w:proofErr w:type="spellEnd"/>
          </w:p>
          <w:p w:rsidR="00553165" w:rsidP="004D4AD0" w:rsidRDefault="00553165" w14:paraId="2601AA72" w14:textId="77777777">
            <w:pPr>
              <w:adjustRightInd/>
              <w:spacing w:line="220" w:lineRule="exact"/>
              <w:ind w:right="57"/>
              <w:jc w:val="left"/>
              <w:textAlignment w:val="auto"/>
              <w:rPr>
                <w:rFonts w:ascii="Times New Roman" w:hAnsi="Times New Roman"/>
                <w:snapToGrid w:val="0"/>
                <w:sz w:val="21"/>
                <w:szCs w:val="21"/>
              </w:rPr>
            </w:pPr>
          </w:p>
          <w:p w:rsidR="00553165" w:rsidP="004D4AD0" w:rsidRDefault="00000000" w14:paraId="28F492FC" w14:textId="42DCF188">
            <w:pPr>
              <w:adjustRightInd/>
              <w:spacing w:line="220" w:lineRule="exact"/>
              <w:ind w:right="57"/>
              <w:jc w:val="left"/>
              <w:textAlignment w:val="auto"/>
              <w:rPr>
                <w:ins w:author="瀨野　裕治" w:date="2025-06-11T10:06:00Z" w:id="20"/>
                <w:rFonts w:ascii="Times New Roman" w:hAnsi="Times New Roman"/>
                <w:snapToGrid w:val="0"/>
                <w:sz w:val="21"/>
                <w:szCs w:val="21"/>
              </w:rPr>
            </w:pPr>
            <w:sdt>
              <w:sdtPr>
                <w:rPr>
                  <w:rFonts w:hint="eastAsia" w:ascii="Times New Roman" w:hAnsi="Times New Roman"/>
                  <w:snapToGrid w:val="0"/>
                  <w:sz w:val="21"/>
                  <w:szCs w:val="21"/>
                </w:rPr>
                <w:id w:val="1375815249"/>
                <w14:checkbox>
                  <w14:checked w14:val="0"/>
                  <w14:checkedState w14:val="2612" w14:font="MS Gothic"/>
                  <w14:uncheckedState w14:val="2610" w14:font="MS Gothic"/>
                </w14:checkbox>
              </w:sdtPr>
              <w:sdtContent>
                <w:r w:rsidR="30D6D21C">
                  <w:rPr>
                    <w:rFonts w:ascii="MS Gothic" w:hAnsi="MS Gothic" w:eastAsia="MS Gothic"/>
                    <w:snapToGrid w:val="0"/>
                    <w:sz w:val="21"/>
                    <w:szCs w:val="21"/>
                  </w:rPr>
                  <w:t>☐</w:t>
                </w:r>
              </w:sdtContent>
            </w:sdt>
            <w:r w:rsidR="2B8990F3">
              <w:rPr>
                <w:rFonts w:ascii="Times New Roman" w:hAnsi="Times New Roman"/>
                <w:snapToGrid w:val="0"/>
                <w:sz w:val="21"/>
                <w:szCs w:val="21"/>
              </w:rPr>
              <w:t>職業訓練校</w:t>
            </w:r>
            <w:r w:rsidR="00BC25C8">
              <w:rPr>
                <w:rFonts w:ascii="Times New Roman" w:hAnsi="Times New Roman"/>
                <w:snapToGrid w:val="0"/>
                <w:sz w:val="21"/>
                <w:szCs w:val="21"/>
              </w:rPr>
              <w:t xml:space="preserve"> Trung </w:t>
            </w:r>
            <w:proofErr w:type="spellStart"/>
            <w:r w:rsidR="00BC25C8">
              <w:rPr>
                <w:rFonts w:ascii="Times New Roman" w:hAnsi="Times New Roman"/>
                <w:snapToGrid w:val="0"/>
                <w:sz w:val="21"/>
                <w:szCs w:val="21"/>
              </w:rPr>
              <w:t>cấp</w:t>
            </w:r>
            <w:proofErr w:type="spellEnd"/>
            <w:r w:rsidR="00BC25C8">
              <w:rPr>
                <w:rFonts w:ascii="Times New Roman" w:hAnsi="Times New Roman"/>
                <w:snapToGrid w:val="0"/>
                <w:sz w:val="21"/>
                <w:szCs w:val="21"/>
              </w:rPr>
              <w:t xml:space="preserve"> </w:t>
            </w:r>
            <w:proofErr w:type="spellStart"/>
            <w:r w:rsidR="00BC25C8">
              <w:rPr>
                <w:rFonts w:ascii="Times New Roman" w:hAnsi="Times New Roman"/>
                <w:snapToGrid w:val="0"/>
                <w:sz w:val="21"/>
                <w:szCs w:val="21"/>
              </w:rPr>
              <w:t>nghề</w:t>
            </w:r>
            <w:proofErr w:type="spellEnd"/>
          </w:p>
          <w:p w:rsidR="00D249FC" w:rsidP="2EF08E18" w:rsidRDefault="00D249FC" w14:paraId="7BF20EFB" w14:textId="39D4D300">
            <w:pPr>
              <w:adjustRightInd/>
              <w:spacing w:line="220" w:lineRule="exact"/>
              <w:ind w:right="57"/>
              <w:jc w:val="left"/>
              <w:textAlignment w:val="auto"/>
              <w:rPr>
                <w:rFonts w:ascii="Times New Roman" w:hAnsi="Times New Roman"/>
                <w:sz w:val="21"/>
                <w:szCs w:val="21"/>
              </w:rPr>
            </w:pPr>
          </w:p>
          <w:p w:rsidRPr="002A7328" w:rsidR="00D249FC" w:rsidP="2EF08E18" w:rsidRDefault="00000000" w14:paraId="0C4B2623" w14:textId="58E18C49">
            <w:pPr>
              <w:adjustRightInd/>
              <w:spacing w:line="220" w:lineRule="exact"/>
              <w:ind w:right="57"/>
              <w:jc w:val="left"/>
              <w:textAlignment w:val="auto"/>
              <w:rPr>
                <w:ins w:author="瀨野　裕治" w:date="2025-06-11T10:06:00Z" w:id="21"/>
                <w:rFonts w:ascii="Times New Roman" w:hAnsi="Times New Roman"/>
                <w:sz w:val="21"/>
                <w:szCs w:val="21"/>
                <w:lang w:val="vi-VN"/>
              </w:rPr>
            </w:pPr>
            <w:customXmlInsRangeStart w:author="瀨野　裕治" w:date="2025-06-11T10:06:00Z" w:id="22"/>
            <w:sdt>
              <w:sdtPr>
                <w:rPr>
                  <w:rFonts w:ascii="Times New Roman" w:hAnsi="Times New Roman"/>
                  <w:sz w:val="21"/>
                  <w:szCs w:val="21"/>
                </w:rPr>
                <w:id w:val="2007082378"/>
                <w14:checkbox>
                  <w14:checked w14:val="0"/>
                  <w14:checkedState w14:val="2612" w14:font="MS Gothic"/>
                  <w14:uncheckedState w14:val="2610" w14:font="MS Gothic"/>
                </w14:checkbox>
              </w:sdtPr>
              <w:sdtContent>
                <w:customXmlInsRangeEnd w:id="22"/>
                <w:ins w:author="瀨野　裕治" w:date="2025-06-11T10:06:00Z" w:id="23">
                  <w:r w:rsidRPr="12FDA88B" w:rsidR="5B459E1F">
                    <w:rPr>
                      <w:rFonts w:ascii="MS Gothic" w:hAnsi="MS Gothic" w:eastAsia="MS Gothic"/>
                      <w:sz w:val="21"/>
                      <w:szCs w:val="21"/>
                    </w:rPr>
                    <w:t>☐</w:t>
                  </w:r>
                </w:ins>
                <w:customXmlInsRangeStart w:author="瀨野　裕治" w:date="2025-06-11T10:06:00Z" w:id="24"/>
              </w:sdtContent>
            </w:sdt>
            <w:customXmlInsRangeEnd w:id="24"/>
            <w:r w:rsidR="002A7328">
              <w:rPr>
                <w:rFonts w:hint="eastAsia" w:ascii="Times New Roman" w:hAnsi="Times New Roman"/>
                <w:sz w:val="21"/>
                <w:szCs w:val="21"/>
              </w:rPr>
              <w:t>送り出し機関</w:t>
            </w:r>
            <w:r w:rsidRPr="12FDA88B" w:rsidR="3211D644">
              <w:rPr>
                <w:rFonts w:ascii="Times New Roman" w:hAnsi="Times New Roman"/>
                <w:sz w:val="21"/>
                <w:szCs w:val="21"/>
                <w:rPrChange w:author="瀨野　裕治" w:date="2025-06-24T08:37:00Z" w:id="25">
                  <w:rPr>
                    <w:rFonts w:ascii="Times New Roman" w:hAnsi="Times New Roman"/>
                    <w:color w:val="FF0000"/>
                    <w:sz w:val="21"/>
                    <w:szCs w:val="21"/>
                  </w:rPr>
                </w:rPrChange>
              </w:rPr>
              <w:t xml:space="preserve"> </w:t>
            </w:r>
            <w:proofErr w:type="spellStart"/>
            <w:r w:rsidRPr="12FDA88B" w:rsidR="3211D644">
              <w:rPr>
                <w:rFonts w:ascii="Times New Roman" w:hAnsi="Times New Roman"/>
                <w:sz w:val="21"/>
                <w:szCs w:val="21"/>
                <w:rPrChange w:author="瀨野　裕治" w:date="2025-06-24T08:37:00Z" w:id="26">
                  <w:rPr>
                    <w:rFonts w:ascii="Times New Roman" w:hAnsi="Times New Roman"/>
                    <w:color w:val="FF0000"/>
                    <w:sz w:val="21"/>
                    <w:szCs w:val="21"/>
                  </w:rPr>
                </w:rPrChange>
              </w:rPr>
              <w:t>Cơ</w:t>
            </w:r>
            <w:proofErr w:type="spellEnd"/>
            <w:r w:rsidRPr="12FDA88B" w:rsidR="3211D644">
              <w:rPr>
                <w:rFonts w:ascii="Times New Roman" w:hAnsi="Times New Roman"/>
                <w:sz w:val="21"/>
                <w:szCs w:val="21"/>
                <w:rPrChange w:author="瀨野　裕治" w:date="2025-06-24T08:37:00Z" w:id="27">
                  <w:rPr>
                    <w:rFonts w:ascii="Times New Roman" w:hAnsi="Times New Roman"/>
                    <w:color w:val="FF0000"/>
                    <w:sz w:val="21"/>
                    <w:szCs w:val="21"/>
                  </w:rPr>
                </w:rPrChange>
              </w:rPr>
              <w:t xml:space="preserve"> </w:t>
            </w:r>
            <w:proofErr w:type="spellStart"/>
            <w:r w:rsidRPr="12FDA88B" w:rsidR="3211D644">
              <w:rPr>
                <w:rFonts w:ascii="Times New Roman" w:hAnsi="Times New Roman"/>
                <w:sz w:val="21"/>
                <w:szCs w:val="21"/>
                <w:rPrChange w:author="瀨野　裕治" w:date="2025-06-24T08:37:00Z" w:id="28">
                  <w:rPr>
                    <w:rFonts w:ascii="Times New Roman" w:hAnsi="Times New Roman"/>
                    <w:color w:val="FF0000"/>
                    <w:sz w:val="21"/>
                    <w:szCs w:val="21"/>
                  </w:rPr>
                </w:rPrChange>
              </w:rPr>
              <w:t>quan</w:t>
            </w:r>
            <w:proofErr w:type="spellEnd"/>
            <w:r w:rsidRPr="12FDA88B" w:rsidR="3211D644">
              <w:rPr>
                <w:rFonts w:ascii="Times New Roman" w:hAnsi="Times New Roman"/>
                <w:sz w:val="21"/>
                <w:szCs w:val="21"/>
                <w:rPrChange w:author="瀨野　裕治" w:date="2025-06-24T08:37:00Z" w:id="29">
                  <w:rPr>
                    <w:rFonts w:ascii="Times New Roman" w:hAnsi="Times New Roman"/>
                    <w:color w:val="FF0000"/>
                    <w:sz w:val="21"/>
                    <w:szCs w:val="21"/>
                  </w:rPr>
                </w:rPrChange>
              </w:rPr>
              <w:t xml:space="preserve"> </w:t>
            </w:r>
            <w:proofErr w:type="spellStart"/>
            <w:r w:rsidRPr="12FDA88B" w:rsidR="3211D644">
              <w:rPr>
                <w:rFonts w:ascii="Times New Roman" w:hAnsi="Times New Roman"/>
                <w:sz w:val="21"/>
                <w:szCs w:val="21"/>
                <w:rPrChange w:author="瀨野　裕治" w:date="2025-06-24T08:37:00Z" w:id="30">
                  <w:rPr>
                    <w:rFonts w:ascii="Times New Roman" w:hAnsi="Times New Roman"/>
                    <w:color w:val="FF0000"/>
                    <w:sz w:val="21"/>
                    <w:szCs w:val="21"/>
                  </w:rPr>
                </w:rPrChange>
              </w:rPr>
              <w:t>phái</w:t>
            </w:r>
            <w:proofErr w:type="spellEnd"/>
            <w:r w:rsidR="002A7328">
              <w:rPr>
                <w:rFonts w:ascii="Times New Roman" w:hAnsi="Times New Roman"/>
                <w:sz w:val="21"/>
                <w:szCs w:val="21"/>
                <w:lang w:val="vi-VN"/>
              </w:rPr>
              <w:t xml:space="preserve"> </w:t>
            </w:r>
            <w:r w:rsidR="00D135B7">
              <w:rPr>
                <w:rFonts w:ascii="Times New Roman" w:hAnsi="Times New Roman"/>
                <w:sz w:val="21"/>
                <w:szCs w:val="21"/>
                <w:lang w:val="vi-VN"/>
              </w:rPr>
              <w:t>cử</w:t>
            </w:r>
          </w:p>
          <w:p w:rsidR="00D249FC" w:rsidP="004D4AD0" w:rsidRDefault="00D249FC" w14:paraId="49B79088" w14:textId="0818181E">
            <w:pPr>
              <w:adjustRightInd/>
              <w:spacing w:line="220" w:lineRule="exact"/>
              <w:ind w:right="57"/>
              <w:jc w:val="left"/>
              <w:textAlignment w:val="auto"/>
              <w:rPr>
                <w:rFonts w:ascii="Times New Roman" w:hAnsi="Times New Roman"/>
                <w:snapToGrid w:val="0"/>
                <w:sz w:val="21"/>
                <w:szCs w:val="21"/>
              </w:rPr>
            </w:pPr>
          </w:p>
          <w:p w:rsidRPr="00822A6B" w:rsidR="004D4AD0" w:rsidP="00583145" w:rsidRDefault="00000000" w14:paraId="3D93E7F4" w14:textId="1C1D9F55">
            <w:pPr>
              <w:adjustRightInd/>
              <w:spacing w:line="220" w:lineRule="exact"/>
              <w:ind w:right="57"/>
              <w:jc w:val="left"/>
              <w:textAlignment w:val="auto"/>
              <w:rPr>
                <w:rFonts w:ascii="Times New Roman" w:hAnsi="Times New Roman" w:cs="Arial"/>
                <w:sz w:val="21"/>
                <w:szCs w:val="21"/>
              </w:rPr>
            </w:pPr>
            <w:sdt>
              <w:sdtPr>
                <w:rPr>
                  <w:rFonts w:hint="eastAsia" w:ascii="Times New Roman" w:hAnsi="Times New Roman" w:cs="Arial"/>
                  <w:sz w:val="21"/>
                  <w:szCs w:val="21"/>
                </w:rPr>
                <w:id w:val="2053106945"/>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192E21" w:rsidR="00D249FC">
              <w:rPr>
                <w:rFonts w:hint="eastAsia" w:ascii="Times New Roman" w:hAnsi="Times New Roman" w:cs="Arial"/>
                <w:sz w:val="21"/>
                <w:szCs w:val="21"/>
              </w:rPr>
              <w:t>民間外国語センター</w:t>
            </w:r>
            <w:r w:rsidRPr="00192E21" w:rsidR="00D249FC">
              <w:rPr>
                <w:rFonts w:hint="eastAsia" w:ascii="Times New Roman" w:hAnsi="Times New Roman" w:cs="Arial"/>
                <w:sz w:val="21"/>
                <w:szCs w:val="21"/>
              </w:rPr>
              <w:t xml:space="preserve"> </w:t>
            </w:r>
            <w:r w:rsidRPr="00192E21" w:rsidR="00D249FC">
              <w:rPr>
                <w:rFonts w:ascii="Times New Roman" w:hAnsi="Times New Roman" w:cs="Arial"/>
                <w:sz w:val="21"/>
                <w:szCs w:val="21"/>
              </w:rPr>
              <w:t xml:space="preserve">Trung </w:t>
            </w:r>
            <w:proofErr w:type="spellStart"/>
            <w:r w:rsidRPr="00192E21" w:rsidR="00D249FC">
              <w:rPr>
                <w:rFonts w:ascii="Times New Roman" w:hAnsi="Times New Roman" w:cs="Arial"/>
                <w:sz w:val="21"/>
                <w:szCs w:val="21"/>
              </w:rPr>
              <w:t>tâm</w:t>
            </w:r>
            <w:proofErr w:type="spellEnd"/>
            <w:r w:rsidRPr="00192E21" w:rsidR="00D249FC">
              <w:rPr>
                <w:rFonts w:ascii="Times New Roman" w:hAnsi="Times New Roman" w:cs="Arial"/>
                <w:sz w:val="21"/>
                <w:szCs w:val="21"/>
              </w:rPr>
              <w:t xml:space="preserve"> </w:t>
            </w:r>
            <w:proofErr w:type="spellStart"/>
            <w:r w:rsidRPr="00192E21" w:rsidR="00D249FC">
              <w:rPr>
                <w:rFonts w:ascii="Times New Roman" w:hAnsi="Times New Roman" w:cs="Arial"/>
                <w:sz w:val="21"/>
                <w:szCs w:val="21"/>
              </w:rPr>
              <w:t>ngoại</w:t>
            </w:r>
            <w:proofErr w:type="spellEnd"/>
            <w:r w:rsidRPr="00192E21" w:rsidR="00D249FC">
              <w:rPr>
                <w:rFonts w:ascii="Times New Roman" w:hAnsi="Times New Roman" w:cs="Arial"/>
                <w:sz w:val="21"/>
                <w:szCs w:val="21"/>
              </w:rPr>
              <w:t xml:space="preserve"> </w:t>
            </w:r>
            <w:proofErr w:type="spellStart"/>
            <w:r w:rsidRPr="00192E21" w:rsidR="00D249FC">
              <w:rPr>
                <w:rFonts w:ascii="Times New Roman" w:hAnsi="Times New Roman" w:cs="Arial"/>
                <w:sz w:val="21"/>
                <w:szCs w:val="21"/>
              </w:rPr>
              <w:t>ngữ</w:t>
            </w:r>
            <w:proofErr w:type="spellEnd"/>
            <w:r w:rsidRPr="00192E21" w:rsidR="0038002F">
              <w:rPr>
                <w:rFonts w:ascii="Times New Roman" w:hAnsi="Times New Roman" w:cs="Arial"/>
                <w:sz w:val="21"/>
                <w:szCs w:val="21"/>
              </w:rPr>
              <w:t xml:space="preserve"> </w:t>
            </w:r>
            <w:proofErr w:type="spellStart"/>
            <w:r w:rsidRPr="00192E21" w:rsidR="0038002F">
              <w:rPr>
                <w:rFonts w:ascii="Times New Roman" w:hAnsi="Times New Roman" w:cs="Arial"/>
                <w:sz w:val="21"/>
                <w:szCs w:val="21"/>
              </w:rPr>
              <w:t>tư</w:t>
            </w:r>
            <w:proofErr w:type="spellEnd"/>
            <w:r w:rsidRPr="00192E21" w:rsidR="0038002F">
              <w:rPr>
                <w:rFonts w:ascii="Times New Roman" w:hAnsi="Times New Roman" w:cs="Arial"/>
                <w:sz w:val="21"/>
                <w:szCs w:val="21"/>
              </w:rPr>
              <w:t xml:space="preserve"> </w:t>
            </w:r>
            <w:proofErr w:type="spellStart"/>
            <w:r w:rsidRPr="00192E21" w:rsidR="0038002F">
              <w:rPr>
                <w:rFonts w:ascii="Times New Roman" w:hAnsi="Times New Roman" w:cs="Arial"/>
                <w:sz w:val="21"/>
                <w:szCs w:val="21"/>
              </w:rPr>
              <w:t>nhân</w:t>
            </w:r>
            <w:proofErr w:type="spellEnd"/>
          </w:p>
        </w:tc>
        <w:tc>
          <w:tcPr>
            <w:tcW w:w="507" w:type="pct"/>
            <w:tcBorders>
              <w:top w:val="single" w:color="auto" w:sz="6" w:space="0"/>
              <w:left w:val="single" w:color="auto" w:sz="4" w:space="0"/>
              <w:bottom w:val="single" w:color="auto" w:sz="4" w:space="0"/>
              <w:right w:val="single" w:color="auto" w:sz="4" w:space="0"/>
            </w:tcBorders>
            <w:vAlign w:val="center"/>
          </w:tcPr>
          <w:p w:rsidRPr="00822A6B" w:rsidR="004D4AD0" w:rsidP="004D4AD0" w:rsidRDefault="004D4AD0" w14:paraId="6E364AB0" w14:textId="77777777">
            <w:pPr>
              <w:widowControl/>
              <w:autoSpaceDE/>
              <w:autoSpaceDN/>
              <w:adjustRightInd/>
              <w:spacing w:line="220" w:lineRule="exact"/>
              <w:jc w:val="center"/>
              <w:textAlignment w:val="auto"/>
              <w:rPr>
                <w:rFonts w:ascii="Times New Roman" w:hAnsi="Times New Roman" w:cs="Arial"/>
                <w:sz w:val="21"/>
                <w:szCs w:val="21"/>
              </w:rPr>
            </w:pPr>
            <w:r w:rsidRPr="00822A6B">
              <w:rPr>
                <w:rFonts w:hint="eastAsia" w:ascii="Times New Roman" w:hAnsi="Times New Roman" w:cs="Arial"/>
                <w:sz w:val="21"/>
                <w:szCs w:val="21"/>
              </w:rPr>
              <w:t>法的地位</w:t>
            </w:r>
          </w:p>
          <w:p w:rsidRPr="00822A6B" w:rsidR="004D4AD0" w:rsidP="004D4AD0" w:rsidRDefault="00566BC0" w14:paraId="33DC33FB" w14:textId="77777777">
            <w:pPr>
              <w:widowControl/>
              <w:autoSpaceDE/>
              <w:autoSpaceDN/>
              <w:adjustRightInd/>
              <w:spacing w:line="220" w:lineRule="exact"/>
              <w:jc w:val="center"/>
              <w:textAlignment w:val="auto"/>
              <w:rPr>
                <w:rFonts w:ascii="Times New Roman" w:hAnsi="Times New Roman" w:cs="Arial"/>
                <w:sz w:val="21"/>
                <w:szCs w:val="21"/>
              </w:rPr>
            </w:pPr>
            <w:proofErr w:type="spellStart"/>
            <w:r>
              <w:rPr>
                <w:rFonts w:ascii="Times New Roman" w:hAnsi="Times New Roman" w:cs="Arial"/>
                <w:sz w:val="21"/>
                <w:szCs w:val="21"/>
              </w:rPr>
              <w:t>Vị</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trí</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pháp</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lý</w:t>
            </w:r>
            <w:proofErr w:type="spellEnd"/>
          </w:p>
        </w:tc>
        <w:tc>
          <w:tcPr>
            <w:tcW w:w="1811" w:type="pct"/>
            <w:tcBorders>
              <w:top w:val="single" w:color="auto" w:sz="6" w:space="0"/>
              <w:left w:val="single" w:color="auto" w:sz="4" w:space="0"/>
              <w:bottom w:val="single" w:color="auto" w:sz="4" w:space="0"/>
              <w:right w:val="single" w:color="auto" w:sz="6" w:space="0"/>
            </w:tcBorders>
            <w:shd w:val="clear" w:color="auto" w:fill="FFFFCC"/>
            <w:vAlign w:val="center"/>
          </w:tcPr>
          <w:p w:rsidRPr="00822A6B" w:rsidR="00822A6B" w:rsidP="00822A6B" w:rsidRDefault="00822A6B" w14:paraId="21C2E958" w14:textId="77777777">
            <w:pPr>
              <w:adjustRightInd/>
              <w:spacing w:line="220" w:lineRule="exact"/>
              <w:ind w:right="57"/>
              <w:jc w:val="left"/>
              <w:textAlignment w:val="auto"/>
              <w:rPr>
                <w:rFonts w:ascii="Times New Roman" w:hAnsi="Times New Roman"/>
                <w:snapToGrid w:val="0"/>
                <w:sz w:val="21"/>
                <w:szCs w:val="21"/>
              </w:rPr>
            </w:pPr>
          </w:p>
          <w:p w:rsidRPr="00822A6B" w:rsidR="00822A6B" w:rsidP="00822A6B" w:rsidRDefault="00822A6B" w14:paraId="4D7EA18C" w14:textId="77777777">
            <w:pPr>
              <w:adjustRightInd/>
              <w:spacing w:line="220" w:lineRule="exact"/>
              <w:ind w:right="57"/>
              <w:jc w:val="left"/>
              <w:textAlignment w:val="auto"/>
              <w:rPr>
                <w:rFonts w:ascii="Times New Roman" w:hAnsi="Times New Roman"/>
                <w:snapToGrid w:val="0"/>
                <w:sz w:val="21"/>
                <w:szCs w:val="21"/>
              </w:rPr>
            </w:pPr>
          </w:p>
          <w:p w:rsidRPr="00822A6B" w:rsidR="004D4AD0" w:rsidP="00822A6B" w:rsidRDefault="00000000" w14:paraId="0E0843C4" w14:textId="22D31C32">
            <w:pPr>
              <w:adjustRightInd/>
              <w:spacing w:line="220" w:lineRule="exact"/>
              <w:ind w:left="57" w:right="57"/>
              <w:jc w:val="left"/>
              <w:textAlignment w:val="auto"/>
              <w:rPr>
                <w:rFonts w:ascii="Times New Roman" w:hAnsi="Times New Roman" w:cs="Arial"/>
                <w:sz w:val="21"/>
                <w:szCs w:val="21"/>
              </w:rPr>
            </w:pPr>
            <w:sdt>
              <w:sdtPr>
                <w:rPr>
                  <w:rFonts w:ascii="Times New Roman" w:hAnsi="Times New Roman" w:cs="Arial"/>
                  <w:sz w:val="21"/>
                  <w:szCs w:val="21"/>
                </w:rPr>
                <w:id w:val="-531416992"/>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4D4AD0">
              <w:rPr>
                <w:rFonts w:ascii="Times New Roman" w:hAnsi="Times New Roman" w:cs="Arial"/>
                <w:sz w:val="21"/>
                <w:szCs w:val="21"/>
              </w:rPr>
              <w:t>教育機関</w:t>
            </w:r>
            <w:r w:rsidR="00BC25C8">
              <w:rPr>
                <w:rFonts w:hint="eastAsia" w:ascii="Times New Roman" w:hAnsi="Times New Roman" w:cs="Arial"/>
                <w:sz w:val="21"/>
                <w:szCs w:val="21"/>
              </w:rPr>
              <w:t xml:space="preserve"> </w:t>
            </w:r>
            <w:proofErr w:type="spellStart"/>
            <w:r w:rsidR="00BC25C8">
              <w:rPr>
                <w:rFonts w:hint="eastAsia" w:ascii="Times New Roman" w:hAnsi="Times New Roman" w:cs="Arial"/>
                <w:sz w:val="21"/>
                <w:szCs w:val="21"/>
              </w:rPr>
              <w:t>Cơ</w:t>
            </w:r>
            <w:proofErr w:type="spellEnd"/>
            <w:r w:rsidR="00BC25C8">
              <w:rPr>
                <w:rFonts w:hint="eastAsia" w:ascii="Times New Roman" w:hAnsi="Times New Roman" w:cs="Arial"/>
                <w:sz w:val="21"/>
                <w:szCs w:val="21"/>
              </w:rPr>
              <w:t xml:space="preserve"> </w:t>
            </w:r>
            <w:proofErr w:type="spellStart"/>
            <w:r w:rsidR="00BC25C8">
              <w:rPr>
                <w:rFonts w:hint="eastAsia" w:ascii="Times New Roman" w:hAnsi="Times New Roman" w:cs="Arial"/>
                <w:sz w:val="21"/>
                <w:szCs w:val="21"/>
              </w:rPr>
              <w:t>quan</w:t>
            </w:r>
            <w:proofErr w:type="spellEnd"/>
            <w:r w:rsidR="00BC25C8">
              <w:rPr>
                <w:rFonts w:hint="eastAsia" w:ascii="Times New Roman" w:hAnsi="Times New Roman" w:cs="Arial"/>
                <w:sz w:val="21"/>
                <w:szCs w:val="21"/>
              </w:rPr>
              <w:t xml:space="preserve"> </w:t>
            </w:r>
            <w:proofErr w:type="spellStart"/>
            <w:r w:rsidR="00566BC0">
              <w:rPr>
                <w:rFonts w:ascii="Times New Roman" w:hAnsi="Times New Roman" w:cs="Arial"/>
                <w:sz w:val="21"/>
                <w:szCs w:val="21"/>
              </w:rPr>
              <w:t>đào</w:t>
            </w:r>
            <w:proofErr w:type="spellEnd"/>
            <w:r w:rsidR="00566BC0">
              <w:rPr>
                <w:rFonts w:ascii="Times New Roman" w:hAnsi="Times New Roman" w:cs="Arial"/>
                <w:sz w:val="21"/>
                <w:szCs w:val="21"/>
              </w:rPr>
              <w:t xml:space="preserve"> </w:t>
            </w:r>
            <w:proofErr w:type="spellStart"/>
            <w:r w:rsidR="00566BC0">
              <w:rPr>
                <w:rFonts w:ascii="Times New Roman" w:hAnsi="Times New Roman" w:cs="Arial"/>
                <w:sz w:val="21"/>
                <w:szCs w:val="21"/>
              </w:rPr>
              <w:t>tạo</w:t>
            </w:r>
            <w:proofErr w:type="spellEnd"/>
          </w:p>
          <w:p w:rsidRPr="00822A6B" w:rsidR="00676690" w:rsidP="002339BE" w:rsidRDefault="00676690" w14:paraId="6E1C69C0" w14:textId="77777777">
            <w:pPr>
              <w:adjustRightInd/>
              <w:spacing w:line="220" w:lineRule="exact"/>
              <w:ind w:right="57"/>
              <w:jc w:val="left"/>
              <w:textAlignment w:val="auto"/>
              <w:rPr>
                <w:rFonts w:ascii="Times New Roman" w:hAnsi="Times New Roman" w:cs="Arial"/>
                <w:sz w:val="21"/>
                <w:szCs w:val="21"/>
              </w:rPr>
            </w:pPr>
          </w:p>
          <w:p w:rsidRPr="00822A6B" w:rsidR="004D4AD0" w:rsidP="004D4AD0" w:rsidRDefault="004D4AD0" w14:paraId="5311E9C1" w14:textId="77777777">
            <w:pPr>
              <w:widowControl/>
              <w:autoSpaceDE/>
              <w:autoSpaceDN/>
              <w:spacing w:line="220" w:lineRule="exact"/>
              <w:ind w:firstLine="111" w:firstLineChars="50"/>
              <w:jc w:val="left"/>
              <w:rPr>
                <w:rFonts w:ascii="Times New Roman" w:hAnsi="Times New Roman" w:cs="Arial"/>
                <w:sz w:val="21"/>
                <w:szCs w:val="21"/>
              </w:rPr>
            </w:pPr>
          </w:p>
        </w:tc>
      </w:tr>
    </w:tbl>
    <w:p w:rsidRPr="00FC321E" w:rsidR="00305CAA" w:rsidRDefault="00FC321E" w14:paraId="75046C12" w14:textId="22E6C233">
      <w:pPr>
        <w:tabs>
          <w:tab w:val="left" w:pos="426"/>
        </w:tabs>
        <w:spacing w:line="220" w:lineRule="exact"/>
        <w:rPr>
          <w:rFonts w:ascii="Times New Roman" w:hAnsi="Times New Roman" w:cs="Arial"/>
          <w:b/>
          <w:bCs/>
          <w:sz w:val="21"/>
          <w:szCs w:val="21"/>
        </w:rPr>
        <w:pPrChange w:author="片岡　悠平" w:date="2025-06-19T18:19:00Z" w:id="31">
          <w:pPr>
            <w:spacing w:line="220" w:lineRule="exact"/>
          </w:pPr>
        </w:pPrChange>
      </w:pPr>
      <w:ins w:author="片岡　悠平" w:date="2025-06-19T18:18:00Z" w:id="32">
        <w:r>
          <w:rPr>
            <w:rFonts w:ascii="Times New Roman" w:hAnsi="Times New Roman" w:cs="Arial"/>
            <w:b/>
            <w:bCs/>
            <w:sz w:val="21"/>
            <w:szCs w:val="21"/>
          </w:rPr>
          <w:br/>
        </w:r>
      </w:ins>
      <w:r w:rsidR="002A7328">
        <w:rPr>
          <w:rFonts w:hint="eastAsia" w:ascii="Times New Roman" w:hAnsi="Times New Roman" w:cs="Arial"/>
          <w:b/>
          <w:bCs/>
          <w:sz w:val="21"/>
          <w:szCs w:val="21"/>
        </w:rPr>
        <w:t>2</w:t>
      </w:r>
      <w:r w:rsidR="002A7328">
        <w:rPr>
          <w:rFonts w:hint="eastAsia" w:ascii="Times New Roman" w:hAnsi="Times New Roman" w:cs="Arial"/>
          <w:b/>
          <w:bCs/>
          <w:sz w:val="21"/>
          <w:szCs w:val="21"/>
        </w:rPr>
        <w:t xml:space="preserve">　</w:t>
      </w:r>
      <w:r w:rsidRPr="00FC321E" w:rsidR="0008694F">
        <w:rPr>
          <w:rFonts w:hint="eastAsia" w:ascii="Times New Roman" w:hAnsi="Times New Roman" w:cs="Arial"/>
          <w:b/>
          <w:bCs/>
          <w:sz w:val="21"/>
          <w:szCs w:val="21"/>
        </w:rPr>
        <w:t xml:space="preserve">事業実施部門　</w:t>
      </w:r>
      <w:proofErr w:type="spellStart"/>
      <w:r w:rsidRPr="00FC321E" w:rsidR="00BC25C8">
        <w:rPr>
          <w:rFonts w:ascii="Times New Roman" w:hAnsi="Times New Roman" w:cs="Arial"/>
          <w:b/>
          <w:bCs/>
          <w:sz w:val="21"/>
          <w:szCs w:val="21"/>
        </w:rPr>
        <w:t>Bộ</w:t>
      </w:r>
      <w:proofErr w:type="spellEnd"/>
      <w:r w:rsidRPr="00FC321E" w:rsidR="00BC25C8">
        <w:rPr>
          <w:rFonts w:ascii="Times New Roman" w:hAnsi="Times New Roman" w:cs="Arial"/>
          <w:b/>
          <w:bCs/>
          <w:sz w:val="21"/>
          <w:szCs w:val="21"/>
        </w:rPr>
        <w:t xml:space="preserve"> </w:t>
      </w:r>
      <w:proofErr w:type="spellStart"/>
      <w:r w:rsidRPr="00FC321E" w:rsidR="00BC25C8">
        <w:rPr>
          <w:rFonts w:ascii="Times New Roman" w:hAnsi="Times New Roman" w:cs="Arial"/>
          <w:b/>
          <w:bCs/>
          <w:sz w:val="21"/>
          <w:szCs w:val="21"/>
        </w:rPr>
        <w:t>phận</w:t>
      </w:r>
      <w:proofErr w:type="spellEnd"/>
      <w:r w:rsidRPr="00FC321E" w:rsidR="00BC25C8">
        <w:rPr>
          <w:rFonts w:ascii="Times New Roman" w:hAnsi="Times New Roman" w:cs="Arial"/>
          <w:b/>
          <w:bCs/>
          <w:sz w:val="21"/>
          <w:szCs w:val="21"/>
        </w:rPr>
        <w:t xml:space="preserve"> </w:t>
      </w:r>
      <w:proofErr w:type="spellStart"/>
      <w:r w:rsidRPr="00FC321E" w:rsidR="00BC25C8">
        <w:rPr>
          <w:rFonts w:ascii="Times New Roman" w:hAnsi="Times New Roman" w:cs="Arial"/>
          <w:b/>
          <w:bCs/>
          <w:sz w:val="21"/>
          <w:szCs w:val="21"/>
        </w:rPr>
        <w:t>thực</w:t>
      </w:r>
      <w:proofErr w:type="spellEnd"/>
      <w:r w:rsidRPr="00FC321E" w:rsidR="00BC25C8">
        <w:rPr>
          <w:rFonts w:ascii="Times New Roman" w:hAnsi="Times New Roman" w:cs="Arial"/>
          <w:b/>
          <w:bCs/>
          <w:sz w:val="21"/>
          <w:szCs w:val="21"/>
        </w:rPr>
        <w:t xml:space="preserve"> </w:t>
      </w:r>
      <w:proofErr w:type="spellStart"/>
      <w:r w:rsidRPr="00FC321E" w:rsidR="00BC25C8">
        <w:rPr>
          <w:rFonts w:ascii="Times New Roman" w:hAnsi="Times New Roman" w:cs="Arial"/>
          <w:b/>
          <w:bCs/>
          <w:sz w:val="21"/>
          <w:szCs w:val="21"/>
        </w:rPr>
        <w:t>hiện</w:t>
      </w:r>
      <w:proofErr w:type="spellEnd"/>
      <w:r w:rsidRPr="00FC321E" w:rsidR="00BC25C8">
        <w:rPr>
          <w:rFonts w:ascii="Times New Roman" w:hAnsi="Times New Roman" w:cs="Arial"/>
          <w:b/>
          <w:bCs/>
          <w:sz w:val="21"/>
          <w:szCs w:val="21"/>
        </w:rPr>
        <w:t xml:space="preserve"> </w:t>
      </w:r>
      <w:proofErr w:type="spellStart"/>
      <w:r w:rsidRPr="00FC321E" w:rsidR="00BC25C8">
        <w:rPr>
          <w:rFonts w:ascii="Times New Roman" w:hAnsi="Times New Roman" w:cs="Arial"/>
          <w:b/>
          <w:bCs/>
          <w:sz w:val="21"/>
          <w:szCs w:val="21"/>
        </w:rPr>
        <w:t>dự</w:t>
      </w:r>
      <w:proofErr w:type="spellEnd"/>
      <w:r w:rsidRPr="00FC321E" w:rsidR="00BC25C8">
        <w:rPr>
          <w:rFonts w:ascii="Times New Roman" w:hAnsi="Times New Roman" w:cs="Arial"/>
          <w:b/>
          <w:bCs/>
          <w:sz w:val="21"/>
          <w:szCs w:val="21"/>
        </w:rPr>
        <w:t xml:space="preserve"> </w:t>
      </w:r>
      <w:proofErr w:type="spellStart"/>
      <w:r w:rsidRPr="00FC321E" w:rsidR="00BC25C8">
        <w:rPr>
          <w:rFonts w:ascii="Times New Roman" w:hAnsi="Times New Roman" w:cs="Arial"/>
          <w:b/>
          <w:bCs/>
          <w:sz w:val="21"/>
          <w:szCs w:val="21"/>
        </w:rPr>
        <w:t>án</w:t>
      </w:r>
      <w:proofErr w:type="spellEnd"/>
    </w:p>
    <w:tbl>
      <w:tblPr>
        <w:tblW w:w="9679" w:type="dxa"/>
        <w:tblBorders>
          <w:top w:val="single" w:color="auto" w:sz="2" w:space="0"/>
          <w:left w:val="single" w:color="auto" w:sz="2" w:space="0"/>
          <w:bottom w:val="single" w:color="auto" w:sz="2" w:space="0"/>
          <w:right w:val="single" w:color="auto" w:sz="2" w:space="0"/>
        </w:tblBorders>
        <w:tblLayout w:type="fixed"/>
        <w:tblCellMar>
          <w:left w:w="0" w:type="dxa"/>
          <w:right w:w="0" w:type="dxa"/>
        </w:tblCellMar>
        <w:tblLook w:val="0000" w:firstRow="0" w:lastRow="0" w:firstColumn="0" w:lastColumn="0" w:noHBand="0" w:noVBand="0"/>
        <w:tblPrChange w:author="瀨野　裕治" w:date="2025-06-24T08:35:00Z" w:id="33">
          <w:tblPr>
            <w:tblW w:w="5031" w:type="pct"/>
            <w:tblBorders>
              <w:top w:val="single" w:color="auto" w:sz="2" w:space="0"/>
              <w:left w:val="single" w:color="auto" w:sz="2" w:space="0"/>
              <w:bottom w:val="single" w:color="auto" w:sz="2" w:space="0"/>
              <w:right w:val="single" w:color="auto" w:sz="2" w:space="0"/>
            </w:tblBorders>
            <w:tblLook w:val="0000" w:firstRow="0" w:lastRow="0" w:firstColumn="0" w:lastColumn="0" w:noHBand="0" w:noVBand="0"/>
          </w:tblPr>
        </w:tblPrChange>
      </w:tblPr>
      <w:tblGrid>
        <w:gridCol w:w="2040"/>
        <w:gridCol w:w="750"/>
        <w:gridCol w:w="3961"/>
        <w:gridCol w:w="12"/>
        <w:gridCol w:w="904"/>
        <w:gridCol w:w="2002"/>
        <w:gridCol w:w="10"/>
      </w:tblGrid>
      <w:tr w:rsidRPr="00822A6B" w:rsidR="00E31919" w:rsidTr="56AF3B22" w14:paraId="79C15578" w14:textId="77777777">
        <w:trPr>
          <w:cantSplit/>
          <w:trHeight w:val="300"/>
          <w:trPrChange w:author="瀨野　裕治" w:date="2025-06-24T08:35:00Z" w:id="35">
            <w:trPr>
              <w:trHeight w:val="300"/>
            </w:trPr>
          </w:trPrChange>
        </w:trPr>
        <w:tc>
          <w:tcPr>
            <w:tcW w:w="2040" w:type="dxa"/>
            <w:tcBorders>
              <w:top w:val="single" w:color="auto" w:sz="2" w:space="0"/>
              <w:left w:val="single" w:color="auto" w:sz="8" w:space="0"/>
              <w:bottom w:val="single" w:color="auto" w:sz="4" w:space="0"/>
              <w:right w:val="single" w:color="auto" w:sz="2" w:space="0"/>
            </w:tcBorders>
            <w:tcMar/>
            <w:vAlign w:val="center"/>
            <w:tcPrChange w:author="瀨野　裕治" w:date="2025-06-24T08:35:00Z" w:id="36">
              <w:tcPr>
                <w:tcW w:w="1840" w:type="dxa"/>
                <w:tcBorders>
                  <w:top w:val="single" w:color="auto" w:sz="2" w:space="0"/>
                  <w:left w:val="single" w:color="auto" w:sz="8" w:space="0"/>
                  <w:bottom w:val="single" w:color="auto" w:sz="4" w:space="0"/>
                  <w:right w:val="single" w:color="auto" w:sz="2" w:space="0"/>
                </w:tcBorders>
                <w:vAlign w:val="center"/>
              </w:tcPr>
            </w:tcPrChange>
          </w:tcPr>
          <w:p w:rsidRPr="00822A6B" w:rsidR="00AB709B" w:rsidP="006354A1" w:rsidRDefault="00262F0C" w14:paraId="45B2D929"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代表者氏名</w:t>
            </w:r>
          </w:p>
          <w:p w:rsidRPr="00822A6B" w:rsidR="00262F0C" w:rsidP="006354A1" w:rsidRDefault="00BC25C8" w14:paraId="7941E603" w14:textId="77777777">
            <w:pPr>
              <w:adjustRightInd/>
              <w:spacing w:line="220" w:lineRule="exact"/>
              <w:ind w:left="57" w:right="57"/>
              <w:jc w:val="center"/>
              <w:textAlignment w:val="auto"/>
              <w:rPr>
                <w:rFonts w:ascii="Times New Roman" w:hAnsi="Times New Roman"/>
                <w:snapToGrid w:val="0"/>
                <w:sz w:val="21"/>
                <w:szCs w:val="21"/>
              </w:rPr>
            </w:pPr>
            <w:proofErr w:type="spellStart"/>
            <w:r>
              <w:rPr>
                <w:rFonts w:ascii="Times New Roman" w:hAnsi="Times New Roman" w:cs="Arial"/>
                <w:spacing w:val="-10"/>
                <w:sz w:val="21"/>
                <w:szCs w:val="21"/>
              </w:rPr>
              <w:t>Tên</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người</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đại</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diện</w:t>
            </w:r>
            <w:proofErr w:type="spellEnd"/>
          </w:p>
        </w:tc>
        <w:tc>
          <w:tcPr>
            <w:tcW w:w="750" w:type="dxa"/>
            <w:tcBorders>
              <w:top w:val="single" w:color="auto" w:sz="2" w:space="0"/>
              <w:left w:val="single" w:color="auto" w:sz="2" w:space="0"/>
              <w:bottom w:val="single" w:color="auto" w:sz="4" w:space="0"/>
              <w:right w:val="single" w:color="auto" w:sz="4" w:space="0"/>
            </w:tcBorders>
            <w:shd w:val="clear" w:color="auto" w:fill="FFFFCC"/>
            <w:tcMar/>
            <w:tcPrChange w:author="瀨野　裕治" w:date="2025-06-24T08:35:00Z" w:id="37">
              <w:tcPr>
                <w:tcW w:w="834" w:type="dxa"/>
                <w:gridSpan w:val="2"/>
                <w:tcBorders>
                  <w:top w:val="single" w:color="auto" w:sz="2" w:space="0"/>
                  <w:left w:val="single" w:color="auto" w:sz="2" w:space="0"/>
                  <w:bottom w:val="single" w:color="auto" w:sz="4" w:space="0"/>
                  <w:right w:val="single" w:color="auto" w:sz="4" w:space="0"/>
                </w:tcBorders>
                <w:shd w:val="clear" w:color="auto" w:fill="FFFFCC"/>
              </w:tcPr>
            </w:tcPrChange>
          </w:tcPr>
          <w:p w:rsidRPr="00822A6B" w:rsidR="00AB709B" w:rsidP="006354A1" w:rsidRDefault="00000000" w14:paraId="70220569" w14:textId="0CA69ECB">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31738365"/>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AB709B">
              <w:rPr>
                <w:rFonts w:ascii="Times New Roman" w:hAnsi="Times New Roman"/>
                <w:snapToGrid w:val="0"/>
                <w:sz w:val="21"/>
                <w:szCs w:val="21"/>
              </w:rPr>
              <w:t>Prof.</w:t>
            </w:r>
          </w:p>
          <w:p w:rsidRPr="00822A6B" w:rsidR="00AB709B" w:rsidP="006354A1" w:rsidRDefault="00000000" w14:paraId="643684F4" w14:textId="2F02F71E">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292166271"/>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AB709B">
              <w:rPr>
                <w:rFonts w:ascii="Times New Roman" w:hAnsi="Times New Roman"/>
                <w:snapToGrid w:val="0"/>
                <w:sz w:val="21"/>
                <w:szCs w:val="21"/>
              </w:rPr>
              <w:t>Dr.</w:t>
            </w:r>
          </w:p>
          <w:p w:rsidRPr="00822A6B" w:rsidR="00AB709B" w:rsidP="006354A1" w:rsidRDefault="00000000" w14:paraId="1A976F91" w14:textId="28FCB460">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012519362"/>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AB709B">
              <w:rPr>
                <w:rFonts w:ascii="Times New Roman" w:hAnsi="Times New Roman"/>
                <w:snapToGrid w:val="0"/>
                <w:sz w:val="21"/>
                <w:szCs w:val="21"/>
              </w:rPr>
              <w:t>Mr.</w:t>
            </w:r>
          </w:p>
          <w:p w:rsidRPr="00822A6B" w:rsidR="00AB709B" w:rsidP="006354A1" w:rsidRDefault="00000000" w14:paraId="3E9FC8DF" w14:textId="0BC7457B">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976759087"/>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AB709B">
              <w:rPr>
                <w:rFonts w:ascii="Times New Roman" w:hAnsi="Times New Roman"/>
                <w:snapToGrid w:val="0"/>
                <w:sz w:val="21"/>
                <w:szCs w:val="21"/>
              </w:rPr>
              <w:t>Ms.</w:t>
            </w:r>
          </w:p>
        </w:tc>
        <w:tc>
          <w:tcPr>
            <w:tcW w:w="3973" w:type="dxa"/>
            <w:gridSpan w:val="2"/>
            <w:tcBorders>
              <w:top w:val="single" w:color="auto" w:sz="2" w:space="0"/>
              <w:left w:val="single" w:color="auto" w:sz="4" w:space="0"/>
              <w:bottom w:val="single" w:color="auto" w:sz="4" w:space="0"/>
              <w:right w:val="single" w:color="auto" w:sz="4" w:space="0"/>
            </w:tcBorders>
            <w:shd w:val="clear" w:color="auto" w:fill="FFFFCC"/>
            <w:tcMar/>
            <w:vAlign w:val="center"/>
            <w:tcPrChange w:author="瀨野　裕治" w:date="2025-06-24T08:35:00Z" w:id="38">
              <w:tcPr>
                <w:tcW w:w="4089" w:type="dxa"/>
                <w:gridSpan w:val="3"/>
                <w:tcBorders>
                  <w:top w:val="single" w:color="auto" w:sz="2" w:space="0"/>
                  <w:left w:val="single" w:color="auto" w:sz="4" w:space="0"/>
                  <w:bottom w:val="single" w:color="auto" w:sz="4" w:space="0"/>
                  <w:right w:val="single" w:color="auto" w:sz="4" w:space="0"/>
                </w:tcBorders>
                <w:shd w:val="clear" w:color="auto" w:fill="FFFFCC"/>
                <w:vAlign w:val="center"/>
              </w:tcPr>
            </w:tcPrChange>
          </w:tcPr>
          <w:p w:rsidRPr="00822A6B" w:rsidR="00AB709B" w:rsidP="006354A1" w:rsidRDefault="00AB709B" w14:paraId="12E9D986" w14:textId="77777777">
            <w:pPr>
              <w:widowControl/>
              <w:autoSpaceDE/>
              <w:autoSpaceDN/>
              <w:adjustRightInd/>
              <w:spacing w:line="220" w:lineRule="exact"/>
              <w:ind w:left="58" w:leftChars="30"/>
              <w:textAlignment w:val="auto"/>
              <w:rPr>
                <w:rFonts w:ascii="Times New Roman" w:hAnsi="Times New Roman"/>
                <w:snapToGrid w:val="0"/>
                <w:sz w:val="21"/>
                <w:szCs w:val="21"/>
              </w:rPr>
            </w:pPr>
          </w:p>
        </w:tc>
        <w:tc>
          <w:tcPr>
            <w:tcW w:w="904" w:type="dxa"/>
            <w:tcBorders>
              <w:top w:val="single" w:color="auto" w:sz="2" w:space="0"/>
              <w:left w:val="single" w:color="auto" w:sz="4" w:space="0"/>
              <w:bottom w:val="single" w:color="auto" w:sz="4" w:space="0"/>
            </w:tcBorders>
            <w:tcMar/>
            <w:vAlign w:val="center"/>
            <w:tcPrChange w:author="瀨野　裕治" w:date="2025-06-24T08:35:00Z" w:id="39">
              <w:tcPr>
                <w:tcW w:w="904" w:type="dxa"/>
                <w:tcBorders>
                  <w:top w:val="single" w:color="auto" w:sz="2" w:space="0"/>
                  <w:left w:val="single" w:color="auto" w:sz="4" w:space="0"/>
                  <w:bottom w:val="single" w:color="auto" w:sz="4" w:space="0"/>
                </w:tcBorders>
                <w:vAlign w:val="center"/>
              </w:tcPr>
            </w:tcPrChange>
          </w:tcPr>
          <w:p w:rsidRPr="00822A6B" w:rsidR="00AB709B" w:rsidP="006354A1" w:rsidRDefault="00AB709B" w14:paraId="304A9A3C" w14:textId="77777777">
            <w:pPr>
              <w:widowControl/>
              <w:autoSpaceDE/>
              <w:autoSpaceDN/>
              <w:adjustRightInd/>
              <w:spacing w:line="220" w:lineRule="exact"/>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役職</w:t>
            </w:r>
          </w:p>
          <w:p w:rsidRPr="00822A6B" w:rsidR="00AB709B" w:rsidP="00A60E7B" w:rsidRDefault="00BC25C8" w14:paraId="390BBE3F" w14:textId="77777777">
            <w:pPr>
              <w:widowControl/>
              <w:autoSpaceDE/>
              <w:autoSpaceDN/>
              <w:adjustRightInd/>
              <w:spacing w:line="220" w:lineRule="exact"/>
              <w:jc w:val="center"/>
              <w:textAlignment w:val="auto"/>
              <w:rPr>
                <w:rFonts w:ascii="Times New Roman" w:hAnsi="Times New Roman"/>
                <w:snapToGrid w:val="0"/>
                <w:sz w:val="21"/>
                <w:szCs w:val="21"/>
              </w:rPr>
            </w:pPr>
            <w:proofErr w:type="spellStart"/>
            <w:r>
              <w:rPr>
                <w:rFonts w:ascii="Times New Roman" w:hAnsi="Times New Roman"/>
                <w:snapToGrid w:val="0"/>
                <w:sz w:val="21"/>
                <w:szCs w:val="21"/>
              </w:rPr>
              <w:t>Chức</w:t>
            </w:r>
            <w:proofErr w:type="spellEnd"/>
            <w:r>
              <w:rPr>
                <w:rFonts w:ascii="Times New Roman" w:hAnsi="Times New Roman"/>
                <w:snapToGrid w:val="0"/>
                <w:sz w:val="21"/>
                <w:szCs w:val="21"/>
              </w:rPr>
              <w:t xml:space="preserve"> </w:t>
            </w:r>
            <w:proofErr w:type="spellStart"/>
            <w:r w:rsidR="00A60E7B">
              <w:rPr>
                <w:rFonts w:ascii="Times New Roman" w:hAnsi="Times New Roman"/>
                <w:snapToGrid w:val="0"/>
                <w:sz w:val="21"/>
                <w:szCs w:val="21"/>
              </w:rPr>
              <w:t>danh</w:t>
            </w:r>
            <w:proofErr w:type="spellEnd"/>
          </w:p>
        </w:tc>
        <w:tc>
          <w:tcPr>
            <w:tcW w:w="2012" w:type="dxa"/>
            <w:gridSpan w:val="2"/>
            <w:tcBorders>
              <w:top w:val="single" w:color="auto" w:sz="2" w:space="0"/>
              <w:left w:val="single" w:color="auto" w:sz="4" w:space="0"/>
              <w:bottom w:val="single" w:color="auto" w:sz="4" w:space="0"/>
              <w:right w:val="single" w:color="auto" w:sz="8" w:space="0"/>
            </w:tcBorders>
            <w:shd w:val="clear" w:color="auto" w:fill="FFFFCC"/>
            <w:tcMar/>
            <w:vAlign w:val="center"/>
            <w:tcPrChange w:author="瀨野　裕治" w:date="2025-06-24T08:35:00Z" w:id="40">
              <w:tcPr>
                <w:tcW w:w="2012" w:type="dxa"/>
                <w:gridSpan w:val="2"/>
                <w:tcBorders>
                  <w:top w:val="single" w:color="auto" w:sz="2" w:space="0"/>
                  <w:left w:val="single" w:color="auto" w:sz="4" w:space="0"/>
                  <w:bottom w:val="single" w:color="auto" w:sz="4" w:space="0"/>
                  <w:right w:val="single" w:color="auto" w:sz="8" w:space="0"/>
                </w:tcBorders>
                <w:shd w:val="clear" w:color="auto" w:fill="FFFFCC"/>
                <w:vAlign w:val="center"/>
              </w:tcPr>
            </w:tcPrChange>
          </w:tcPr>
          <w:p w:rsidRPr="00822A6B" w:rsidR="00AB709B" w:rsidP="006354A1" w:rsidRDefault="00AB709B" w14:paraId="128E578C" w14:textId="77777777">
            <w:pPr>
              <w:widowControl/>
              <w:autoSpaceDE/>
              <w:autoSpaceDN/>
              <w:adjustRightInd/>
              <w:spacing w:line="220" w:lineRule="exact"/>
              <w:ind w:left="58" w:leftChars="30"/>
              <w:textAlignment w:val="auto"/>
              <w:rPr>
                <w:rFonts w:ascii="Times New Roman" w:hAnsi="Times New Roman"/>
                <w:snapToGrid w:val="0"/>
                <w:sz w:val="21"/>
                <w:szCs w:val="21"/>
              </w:rPr>
            </w:pPr>
          </w:p>
        </w:tc>
      </w:tr>
      <w:tr w:rsidRPr="00822A6B" w:rsidR="00C62E38" w:rsidTr="56AF3B22" w14:paraId="486B9B21" w14:textId="77777777">
        <w:trPr>
          <w:cantSplit/>
          <w:trHeight w:val="300"/>
          <w:trPrChange w:author="瀨野　裕治" w:date="2025-06-24T08:35:00Z" w:id="41">
            <w:trPr>
              <w:trHeight w:val="300"/>
            </w:trPr>
          </w:trPrChange>
        </w:trPr>
        <w:tc>
          <w:tcPr>
            <w:tcW w:w="2040" w:type="dxa"/>
            <w:tcBorders>
              <w:top w:val="single" w:color="auto" w:sz="4" w:space="0"/>
              <w:left w:val="single" w:color="auto" w:sz="8" w:space="0"/>
              <w:right w:val="single" w:color="auto" w:sz="2" w:space="0"/>
            </w:tcBorders>
            <w:tcMar/>
            <w:vAlign w:val="center"/>
            <w:tcPrChange w:author="瀨野　裕治" w:date="2025-06-24T08:35:00Z" w:id="42">
              <w:tcPr>
                <w:tcW w:w="1840" w:type="dxa"/>
                <w:tcBorders>
                  <w:top w:val="single" w:color="auto" w:sz="4" w:space="0"/>
                  <w:left w:val="single" w:color="auto" w:sz="8" w:space="0"/>
                  <w:right w:val="single" w:color="auto" w:sz="2" w:space="0"/>
                </w:tcBorders>
                <w:vAlign w:val="center"/>
              </w:tcPr>
            </w:tcPrChange>
          </w:tcPr>
          <w:p w:rsidRPr="00822A6B" w:rsidR="00262F0C" w:rsidP="006354A1" w:rsidRDefault="00262F0C" w14:paraId="08F8E4F8"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住所</w:t>
            </w:r>
          </w:p>
        </w:tc>
        <w:tc>
          <w:tcPr>
            <w:tcW w:w="7639" w:type="dxa"/>
            <w:gridSpan w:val="6"/>
            <w:tcBorders>
              <w:top w:val="single" w:color="auto" w:sz="4" w:space="0"/>
              <w:left w:val="single" w:color="auto" w:sz="2" w:space="0"/>
              <w:right w:val="single" w:color="auto" w:sz="8" w:space="0"/>
            </w:tcBorders>
            <w:shd w:val="clear" w:color="auto" w:fill="FFFFCC"/>
            <w:tcMar/>
            <w:vAlign w:val="center"/>
            <w:tcPrChange w:author="瀨野　裕治" w:date="2025-06-24T08:35:00Z" w:id="43">
              <w:tcPr>
                <w:tcW w:w="7839" w:type="dxa"/>
                <w:gridSpan w:val="8"/>
                <w:tcBorders>
                  <w:top w:val="single" w:color="auto" w:sz="4" w:space="0"/>
                  <w:left w:val="single" w:color="auto" w:sz="2" w:space="0"/>
                  <w:right w:val="single" w:color="auto" w:sz="8" w:space="0"/>
                </w:tcBorders>
                <w:shd w:val="clear" w:color="auto" w:fill="FFFFCC"/>
                <w:vAlign w:val="center"/>
              </w:tcPr>
            </w:tcPrChange>
          </w:tcPr>
          <w:p w:rsidRPr="00822A6B" w:rsidR="00C62E38" w:rsidP="006354A1" w:rsidRDefault="00C62E38" w14:paraId="4F74A1AF" w14:textId="77777777">
            <w:pPr>
              <w:adjustRightInd/>
              <w:spacing w:line="220" w:lineRule="exact"/>
              <w:textAlignment w:val="auto"/>
              <w:rPr>
                <w:rFonts w:ascii="Times New Roman" w:hAnsi="Times New Roman"/>
                <w:snapToGrid w:val="0"/>
                <w:sz w:val="21"/>
                <w:szCs w:val="21"/>
              </w:rPr>
            </w:pPr>
          </w:p>
        </w:tc>
      </w:tr>
      <w:tr w:rsidRPr="00822A6B" w:rsidR="00AB709B" w:rsidTr="56AF3B22" w14:paraId="6A29DEC2" w14:textId="77777777">
        <w:trPr>
          <w:gridAfter w:val="1"/>
          <w:wAfter w:w="10" w:type="dxa"/>
          <w:cantSplit/>
          <w:trHeight w:val="300"/>
          <w:trPrChange w:author="瀨野　裕治" w:date="2025-06-24T08:35:00Z" w:id="44">
            <w:trPr>
              <w:gridAfter w:val="1"/>
              <w:trHeight w:val="300"/>
            </w:trPr>
          </w:trPrChange>
        </w:trPr>
        <w:tc>
          <w:tcPr>
            <w:tcW w:w="2040" w:type="dxa"/>
            <w:tcBorders>
              <w:left w:val="single" w:color="auto" w:sz="8" w:space="0"/>
              <w:right w:val="single" w:color="auto" w:sz="4" w:space="0"/>
            </w:tcBorders>
            <w:tcMar/>
            <w:vAlign w:val="center"/>
            <w:tcPrChange w:author="瀨野　裕治" w:date="2025-06-24T08:35:00Z" w:id="45">
              <w:tcPr>
                <w:tcW w:w="1840" w:type="dxa"/>
                <w:tcBorders>
                  <w:left w:val="single" w:color="auto" w:sz="8" w:space="0"/>
                  <w:right w:val="single" w:color="auto" w:sz="4" w:space="0"/>
                </w:tcBorders>
                <w:vAlign w:val="center"/>
              </w:tcPr>
            </w:tcPrChange>
          </w:tcPr>
          <w:p w:rsidRPr="00822A6B" w:rsidR="00AB709B" w:rsidP="006354A1" w:rsidRDefault="00BC25C8" w14:paraId="632B11AF" w14:textId="77777777">
            <w:pPr>
              <w:adjustRightInd/>
              <w:spacing w:line="220" w:lineRule="exact"/>
              <w:ind w:left="57" w:right="57"/>
              <w:jc w:val="center"/>
              <w:textAlignment w:val="auto"/>
              <w:rPr>
                <w:rFonts w:ascii="Times New Roman" w:hAnsi="Times New Roman" w:cs="Arial"/>
                <w:snapToGrid w:val="0"/>
                <w:sz w:val="21"/>
                <w:szCs w:val="21"/>
              </w:rPr>
            </w:pPr>
            <w:proofErr w:type="spellStart"/>
            <w:r>
              <w:rPr>
                <w:rFonts w:ascii="Times New Roman" w:hAnsi="Times New Roman" w:cs="Arial"/>
                <w:snapToGrid w:val="0"/>
                <w:sz w:val="21"/>
                <w:szCs w:val="21"/>
              </w:rPr>
              <w:t>Địa</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chỉ</w:t>
            </w:r>
            <w:proofErr w:type="spellEnd"/>
          </w:p>
        </w:tc>
        <w:tc>
          <w:tcPr>
            <w:tcW w:w="4711" w:type="dxa"/>
            <w:gridSpan w:val="2"/>
            <w:tcBorders>
              <w:top w:val="single" w:color="auto" w:sz="4" w:space="0"/>
              <w:left w:val="single" w:color="auto" w:sz="4" w:space="0"/>
              <w:right w:val="single" w:color="auto" w:sz="2" w:space="0"/>
            </w:tcBorders>
            <w:shd w:val="clear" w:color="auto" w:fill="FFFFCC"/>
            <w:tcMar/>
            <w:vAlign w:val="center"/>
            <w:tcPrChange w:author="瀨野　裕治" w:date="2025-06-24T08:35:00Z" w:id="46">
              <w:tcPr>
                <w:tcW w:w="4911" w:type="dxa"/>
                <w:gridSpan w:val="4"/>
                <w:tcBorders>
                  <w:top w:val="single" w:color="auto" w:sz="4" w:space="0"/>
                  <w:left w:val="single" w:color="auto" w:sz="4" w:space="0"/>
                  <w:right w:val="single" w:color="auto" w:sz="2" w:space="0"/>
                </w:tcBorders>
                <w:shd w:val="clear" w:color="auto" w:fill="FFFFCC"/>
                <w:vAlign w:val="center"/>
              </w:tcPr>
            </w:tcPrChange>
          </w:tcPr>
          <w:p w:rsidRPr="00822A6B" w:rsidR="00AB709B" w:rsidP="006354A1" w:rsidRDefault="00AB709B" w14:paraId="06525878" w14:textId="77777777">
            <w:pPr>
              <w:adjustRightInd/>
              <w:spacing w:line="220" w:lineRule="exact"/>
              <w:ind w:right="57"/>
              <w:textAlignment w:val="auto"/>
              <w:rPr>
                <w:rFonts w:ascii="Times New Roman" w:hAnsi="Times New Roman"/>
                <w:snapToGrid w:val="0"/>
                <w:sz w:val="21"/>
                <w:szCs w:val="21"/>
              </w:rPr>
            </w:pPr>
          </w:p>
        </w:tc>
        <w:tc>
          <w:tcPr>
            <w:tcW w:w="2918" w:type="dxa"/>
            <w:gridSpan w:val="3"/>
            <w:tcBorders>
              <w:top w:val="single" w:color="auto" w:sz="4" w:space="0"/>
              <w:left w:val="single" w:color="auto" w:sz="2" w:space="0"/>
              <w:bottom w:val="nil"/>
              <w:right w:val="single" w:color="auto" w:sz="8" w:space="0"/>
            </w:tcBorders>
            <w:shd w:val="clear" w:color="auto" w:fill="FFFFCC"/>
            <w:tcMar/>
            <w:vAlign w:val="center"/>
            <w:tcPrChange w:author="瀨野　裕治" w:date="2025-06-24T08:35:00Z" w:id="47">
              <w:tcPr>
                <w:tcW w:w="2918" w:type="dxa"/>
                <w:gridSpan w:val="3"/>
                <w:tcBorders>
                  <w:top w:val="single" w:color="auto" w:sz="4" w:space="0"/>
                  <w:left w:val="single" w:color="auto" w:sz="2" w:space="0"/>
                  <w:bottom w:val="nil"/>
                  <w:right w:val="single" w:color="auto" w:sz="8" w:space="0"/>
                </w:tcBorders>
                <w:shd w:val="clear" w:color="auto" w:fill="FFFFCC"/>
                <w:vAlign w:val="center"/>
              </w:tcPr>
            </w:tcPrChange>
          </w:tcPr>
          <w:p w:rsidRPr="00822A6B" w:rsidR="00AB709B" w:rsidP="006354A1" w:rsidRDefault="00AB709B" w14:paraId="2018AAAB" w14:textId="77777777">
            <w:pPr>
              <w:adjustRightInd/>
              <w:spacing w:line="220" w:lineRule="exact"/>
              <w:ind w:left="58" w:leftChars="30"/>
              <w:jc w:val="left"/>
              <w:textAlignment w:val="auto"/>
              <w:rPr>
                <w:rFonts w:ascii="Times New Roman" w:hAnsi="Times New Roman"/>
                <w:snapToGrid w:val="0"/>
                <w:sz w:val="21"/>
                <w:szCs w:val="21"/>
              </w:rPr>
            </w:pPr>
            <w:r w:rsidRPr="00822A6B">
              <w:rPr>
                <w:rFonts w:hint="eastAsia" w:ascii="Times New Roman" w:hAnsi="Times New Roman"/>
                <w:snapToGrid w:val="0"/>
                <w:sz w:val="21"/>
                <w:szCs w:val="21"/>
              </w:rPr>
              <w:t>国名：</w:t>
            </w:r>
          </w:p>
          <w:p w:rsidRPr="00822A6B" w:rsidR="00262F0C" w:rsidP="006354A1" w:rsidRDefault="00BC25C8" w14:paraId="6D582900" w14:textId="77777777">
            <w:pPr>
              <w:adjustRightInd/>
              <w:spacing w:line="220" w:lineRule="exact"/>
              <w:ind w:left="58" w:leftChars="30"/>
              <w:jc w:val="left"/>
              <w:textAlignment w:val="auto"/>
              <w:rPr>
                <w:rFonts w:ascii="Times New Roman" w:hAnsi="Times New Roman"/>
                <w:snapToGrid w:val="0"/>
                <w:sz w:val="21"/>
                <w:szCs w:val="21"/>
              </w:rPr>
            </w:pPr>
            <w:proofErr w:type="spellStart"/>
            <w:r>
              <w:rPr>
                <w:rFonts w:ascii="Times New Roman" w:hAnsi="Times New Roman"/>
                <w:snapToGrid w:val="0"/>
                <w:sz w:val="21"/>
                <w:szCs w:val="21"/>
              </w:rPr>
              <w:t>Quốc</w:t>
            </w:r>
            <w:proofErr w:type="spellEnd"/>
            <w:r>
              <w:rPr>
                <w:rFonts w:ascii="Times New Roman" w:hAnsi="Times New Roman"/>
                <w:snapToGrid w:val="0"/>
                <w:sz w:val="21"/>
                <w:szCs w:val="21"/>
              </w:rPr>
              <w:t xml:space="preserve"> </w:t>
            </w:r>
            <w:proofErr w:type="spellStart"/>
            <w:r>
              <w:rPr>
                <w:rFonts w:ascii="Times New Roman" w:hAnsi="Times New Roman"/>
                <w:snapToGrid w:val="0"/>
                <w:sz w:val="21"/>
                <w:szCs w:val="21"/>
              </w:rPr>
              <w:t>gia</w:t>
            </w:r>
            <w:proofErr w:type="spellEnd"/>
          </w:p>
        </w:tc>
      </w:tr>
      <w:tr w:rsidRPr="00822A6B" w:rsidR="00C62E38" w:rsidTr="56AF3B22" w14:paraId="508ECE11" w14:textId="77777777">
        <w:trPr>
          <w:cantSplit/>
          <w:trHeight w:val="300"/>
          <w:trPrChange w:author="瀨野　裕治" w:date="2025-06-24T08:35:00Z" w:id="48">
            <w:trPr>
              <w:trHeight w:val="300"/>
            </w:trPr>
          </w:trPrChange>
        </w:trPr>
        <w:tc>
          <w:tcPr>
            <w:tcW w:w="2040" w:type="dxa"/>
            <w:tcBorders>
              <w:top w:val="single" w:color="auto" w:sz="4" w:space="0"/>
              <w:left w:val="single" w:color="auto" w:sz="8" w:space="0"/>
              <w:bottom w:val="single" w:color="auto" w:sz="4" w:space="0"/>
              <w:right w:val="single" w:color="auto" w:sz="2" w:space="0"/>
            </w:tcBorders>
            <w:tcMar/>
            <w:vAlign w:val="center"/>
            <w:tcPrChange w:author="瀨野　裕治" w:date="2025-06-24T08:35:00Z" w:id="49">
              <w:tcPr>
                <w:tcW w:w="1840" w:type="dxa"/>
                <w:tcBorders>
                  <w:top w:val="single" w:color="auto" w:sz="4" w:space="0"/>
                  <w:left w:val="single" w:color="auto" w:sz="8" w:space="0"/>
                  <w:bottom w:val="single" w:color="auto" w:sz="4" w:space="0"/>
                  <w:right w:val="single" w:color="auto" w:sz="2" w:space="0"/>
                </w:tcBorders>
                <w:vAlign w:val="center"/>
              </w:tcPr>
            </w:tcPrChange>
          </w:tcPr>
          <w:p w:rsidRPr="00822A6B" w:rsidR="00C62E38" w:rsidP="006354A1" w:rsidRDefault="00DB032B" w14:paraId="635398C2"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TEL/FAX</w:t>
            </w:r>
          </w:p>
        </w:tc>
        <w:tc>
          <w:tcPr>
            <w:tcW w:w="7639" w:type="dxa"/>
            <w:gridSpan w:val="6"/>
            <w:tcBorders>
              <w:top w:val="single" w:color="auto" w:sz="4" w:space="0"/>
              <w:left w:val="single" w:color="auto" w:sz="2" w:space="0"/>
              <w:bottom w:val="single" w:color="auto" w:sz="2" w:space="0"/>
              <w:right w:val="single" w:color="auto" w:sz="8" w:space="0"/>
            </w:tcBorders>
            <w:shd w:val="clear" w:color="auto" w:fill="FFFFCC"/>
            <w:tcMar/>
            <w:vAlign w:val="center"/>
            <w:tcPrChange w:author="瀨野　裕治" w:date="2025-06-24T08:35:00Z" w:id="50">
              <w:tcPr>
                <w:tcW w:w="7839" w:type="dxa"/>
                <w:gridSpan w:val="8"/>
                <w:tcBorders>
                  <w:top w:val="single" w:color="auto" w:sz="4" w:space="0"/>
                  <w:left w:val="single" w:color="auto" w:sz="2" w:space="0"/>
                  <w:bottom w:val="single" w:color="auto" w:sz="2" w:space="0"/>
                  <w:right w:val="single" w:color="auto" w:sz="8" w:space="0"/>
                </w:tcBorders>
                <w:shd w:val="clear" w:color="auto" w:fill="FFFFCC"/>
                <w:vAlign w:val="center"/>
              </w:tcPr>
            </w:tcPrChange>
          </w:tcPr>
          <w:p w:rsidRPr="00822A6B" w:rsidR="00C62E38" w:rsidP="006354A1" w:rsidRDefault="00957063" w14:paraId="191833FA" w14:textId="77777777">
            <w:pPr>
              <w:widowControl/>
              <w:autoSpaceDE/>
              <w:autoSpaceDN/>
              <w:adjustRightInd/>
              <w:spacing w:line="220" w:lineRule="exact"/>
              <w:ind w:left="58" w:leftChars="30"/>
              <w:jc w:val="left"/>
              <w:textAlignment w:val="auto"/>
              <w:rPr>
                <w:rFonts w:ascii="Times New Roman" w:hAnsi="Times New Roman"/>
                <w:snapToGrid w:val="0"/>
                <w:sz w:val="21"/>
                <w:szCs w:val="21"/>
              </w:rPr>
            </w:pPr>
            <w:r w:rsidRPr="00822A6B">
              <w:rPr>
                <w:rFonts w:hint="eastAsia" w:ascii="Times New Roman" w:hAnsi="Times New Roman"/>
                <w:snapToGrid w:val="0"/>
                <w:sz w:val="21"/>
                <w:szCs w:val="21"/>
              </w:rPr>
              <w:t>T</w:t>
            </w:r>
            <w:r w:rsidRPr="00822A6B" w:rsidR="00DB032B">
              <w:rPr>
                <w:rFonts w:hint="eastAsia" w:ascii="Times New Roman" w:hAnsi="Times New Roman"/>
                <w:snapToGrid w:val="0"/>
                <w:sz w:val="21"/>
                <w:szCs w:val="21"/>
              </w:rPr>
              <w:t>EL</w:t>
            </w:r>
            <w:r w:rsidRPr="00822A6B">
              <w:rPr>
                <w:rFonts w:hint="eastAsia" w:ascii="Times New Roman" w:hAnsi="Times New Roman"/>
                <w:snapToGrid w:val="0"/>
                <w:sz w:val="21"/>
                <w:szCs w:val="21"/>
              </w:rPr>
              <w:t>:                                       FAX:</w:t>
            </w:r>
          </w:p>
        </w:tc>
      </w:tr>
      <w:tr w:rsidRPr="00822A6B" w:rsidR="00C62E38" w:rsidTr="56AF3B22" w14:paraId="07965FF3" w14:textId="77777777">
        <w:trPr>
          <w:cantSplit/>
          <w:trHeight w:val="300"/>
          <w:trPrChange w:author="瀨野　裕治" w:date="2025-06-24T08:35:00Z" w:id="51">
            <w:trPr>
              <w:trHeight w:val="300"/>
            </w:trPr>
          </w:trPrChange>
        </w:trPr>
        <w:tc>
          <w:tcPr>
            <w:tcW w:w="2040" w:type="dxa"/>
            <w:tcBorders>
              <w:top w:val="single" w:color="auto" w:sz="4" w:space="0"/>
              <w:left w:val="single" w:color="auto" w:sz="8" w:space="0"/>
              <w:bottom w:val="single" w:color="auto" w:sz="4" w:space="0"/>
              <w:right w:val="single" w:color="auto" w:sz="2" w:space="0"/>
            </w:tcBorders>
            <w:tcMar/>
            <w:vAlign w:val="center"/>
            <w:tcPrChange w:author="瀨野　裕治" w:date="2025-06-24T08:35:00Z" w:id="52">
              <w:tcPr>
                <w:tcW w:w="1840" w:type="dxa"/>
                <w:tcBorders>
                  <w:top w:val="single" w:color="auto" w:sz="4" w:space="0"/>
                  <w:left w:val="single" w:color="auto" w:sz="8" w:space="0"/>
                  <w:bottom w:val="single" w:color="auto" w:sz="4" w:space="0"/>
                  <w:right w:val="single" w:color="auto" w:sz="2" w:space="0"/>
                </w:tcBorders>
                <w:vAlign w:val="center"/>
              </w:tcPr>
            </w:tcPrChange>
          </w:tcPr>
          <w:p w:rsidRPr="00822A6B" w:rsidR="00C62E38" w:rsidP="006354A1" w:rsidRDefault="00DB032B" w14:paraId="118450A0" w14:textId="77777777">
            <w:pPr>
              <w:adjustRightInd/>
              <w:spacing w:line="220" w:lineRule="exact"/>
              <w:ind w:left="57" w:right="57" w:firstLine="223" w:firstLineChars="100"/>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E-mail</w:t>
            </w:r>
          </w:p>
        </w:tc>
        <w:tc>
          <w:tcPr>
            <w:tcW w:w="7639" w:type="dxa"/>
            <w:gridSpan w:val="6"/>
            <w:tcBorders>
              <w:top w:val="nil"/>
              <w:left w:val="single" w:color="auto" w:sz="2" w:space="0"/>
              <w:bottom w:val="single" w:color="auto" w:sz="2" w:space="0"/>
              <w:right w:val="single" w:color="auto" w:sz="8" w:space="0"/>
            </w:tcBorders>
            <w:shd w:val="clear" w:color="auto" w:fill="FFFFCC"/>
            <w:tcMar/>
            <w:vAlign w:val="center"/>
            <w:tcPrChange w:author="瀨野　裕治" w:date="2025-06-24T08:35:00Z" w:id="53">
              <w:tcPr>
                <w:tcW w:w="7839" w:type="dxa"/>
                <w:gridSpan w:val="8"/>
                <w:tcBorders>
                  <w:top w:val="nil"/>
                  <w:left w:val="single" w:color="auto" w:sz="2" w:space="0"/>
                  <w:bottom w:val="single" w:color="auto" w:sz="2" w:space="0"/>
                  <w:right w:val="single" w:color="auto" w:sz="8" w:space="0"/>
                </w:tcBorders>
                <w:shd w:val="clear" w:color="auto" w:fill="FFFFCC"/>
                <w:vAlign w:val="center"/>
              </w:tcPr>
            </w:tcPrChange>
          </w:tcPr>
          <w:p w:rsidRPr="00822A6B" w:rsidR="00C62E38" w:rsidP="006354A1" w:rsidRDefault="00C62E38" w14:paraId="1C15B390" w14:textId="77777777">
            <w:pPr>
              <w:widowControl/>
              <w:autoSpaceDE/>
              <w:autoSpaceDN/>
              <w:adjustRightInd/>
              <w:spacing w:line="220" w:lineRule="exact"/>
              <w:ind w:left="58" w:leftChars="30"/>
              <w:jc w:val="left"/>
              <w:textAlignment w:val="auto"/>
              <w:rPr>
                <w:rFonts w:ascii="Times New Roman" w:hAnsi="Times New Roman"/>
                <w:snapToGrid w:val="0"/>
                <w:sz w:val="21"/>
                <w:szCs w:val="21"/>
              </w:rPr>
            </w:pPr>
          </w:p>
        </w:tc>
      </w:tr>
      <w:tr w:rsidRPr="00822A6B" w:rsidR="00957063" w:rsidTr="56AF3B22" w14:paraId="67DE8F1C" w14:textId="77777777">
        <w:trPr>
          <w:cantSplit/>
          <w:trHeight w:val="300"/>
          <w:trPrChange w:author="瀨野　裕治" w:date="2025-06-24T08:35:00Z" w:id="54">
            <w:trPr>
              <w:trHeight w:val="300"/>
            </w:trPr>
          </w:trPrChange>
        </w:trPr>
        <w:tc>
          <w:tcPr>
            <w:tcW w:w="2040" w:type="dxa"/>
            <w:tcBorders>
              <w:top w:val="single" w:color="auto" w:sz="2" w:space="0"/>
              <w:left w:val="single" w:color="auto" w:sz="8" w:space="0"/>
              <w:right w:val="single" w:color="auto" w:sz="2" w:space="0"/>
            </w:tcBorders>
            <w:tcMar/>
            <w:vAlign w:val="center"/>
            <w:tcPrChange w:author="瀨野　裕治" w:date="2025-06-24T08:35:00Z" w:id="55">
              <w:tcPr>
                <w:tcW w:w="1840" w:type="dxa"/>
                <w:tcBorders>
                  <w:top w:val="single" w:color="auto" w:sz="2" w:space="0"/>
                  <w:left w:val="single" w:color="auto" w:sz="8" w:space="0"/>
                  <w:right w:val="single" w:color="auto" w:sz="2" w:space="0"/>
                </w:tcBorders>
                <w:vAlign w:val="center"/>
              </w:tcPr>
            </w:tcPrChange>
          </w:tcPr>
          <w:p w:rsidRPr="00822A6B" w:rsidR="00C62E38" w:rsidP="006354A1" w:rsidRDefault="00C62E38" w14:paraId="2EEBAF71"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事業実施部門</w:t>
            </w:r>
          </w:p>
          <w:p w:rsidRPr="00822A6B" w:rsidR="00262F0C" w:rsidP="006354A1" w:rsidRDefault="00BC25C8" w14:paraId="22B64470" w14:textId="77777777">
            <w:pPr>
              <w:adjustRightInd/>
              <w:spacing w:line="220" w:lineRule="exact"/>
              <w:ind w:left="57" w:right="57"/>
              <w:jc w:val="center"/>
              <w:textAlignment w:val="auto"/>
              <w:rPr>
                <w:rFonts w:ascii="Times New Roman" w:hAnsi="Times New Roman" w:cs="Arial"/>
                <w:snapToGrid w:val="0"/>
                <w:sz w:val="21"/>
                <w:szCs w:val="21"/>
              </w:rPr>
            </w:pPr>
            <w:proofErr w:type="spellStart"/>
            <w:r w:rsidRPr="12FDA88B">
              <w:rPr>
                <w:rFonts w:ascii="Times New Roman" w:hAnsi="Times New Roman" w:cs="Arial"/>
                <w:snapToGrid w:val="0"/>
                <w:szCs w:val="18"/>
                <w:rPrChange w:author="瀨野　裕治" w:date="2025-06-24T08:38:00Z" w:id="56">
                  <w:rPr>
                    <w:rFonts w:ascii="Times New Roman" w:hAnsi="Times New Roman" w:cs="Arial"/>
                    <w:sz w:val="21"/>
                    <w:szCs w:val="21"/>
                  </w:rPr>
                </w:rPrChange>
              </w:rPr>
              <w:t>Bộ</w:t>
            </w:r>
            <w:proofErr w:type="spellEnd"/>
            <w:r w:rsidRPr="12FDA88B">
              <w:rPr>
                <w:rFonts w:ascii="Times New Roman" w:hAnsi="Times New Roman" w:cs="Arial"/>
                <w:snapToGrid w:val="0"/>
                <w:szCs w:val="18"/>
                <w:rPrChange w:author="瀨野　裕治" w:date="2025-06-24T08:38:00Z" w:id="57">
                  <w:rPr>
                    <w:rFonts w:ascii="Times New Roman" w:hAnsi="Times New Roman" w:cs="Arial"/>
                    <w:sz w:val="21"/>
                    <w:szCs w:val="21"/>
                  </w:rPr>
                </w:rPrChange>
              </w:rPr>
              <w:t xml:space="preserve"> </w:t>
            </w:r>
            <w:proofErr w:type="spellStart"/>
            <w:r w:rsidRPr="12FDA88B">
              <w:rPr>
                <w:rFonts w:ascii="Times New Roman" w:hAnsi="Times New Roman" w:cs="Arial"/>
                <w:snapToGrid w:val="0"/>
                <w:szCs w:val="18"/>
                <w:rPrChange w:author="瀨野　裕治" w:date="2025-06-24T08:38:00Z" w:id="58">
                  <w:rPr>
                    <w:rFonts w:ascii="Times New Roman" w:hAnsi="Times New Roman" w:cs="Arial"/>
                    <w:sz w:val="21"/>
                    <w:szCs w:val="21"/>
                  </w:rPr>
                </w:rPrChange>
              </w:rPr>
              <w:t>phận</w:t>
            </w:r>
            <w:proofErr w:type="spellEnd"/>
            <w:r w:rsidRPr="12FDA88B">
              <w:rPr>
                <w:rFonts w:ascii="Times New Roman" w:hAnsi="Times New Roman" w:cs="Arial"/>
                <w:snapToGrid w:val="0"/>
                <w:szCs w:val="18"/>
                <w:rPrChange w:author="瀨野　裕治" w:date="2025-06-24T08:38:00Z" w:id="59">
                  <w:rPr>
                    <w:rFonts w:ascii="Times New Roman" w:hAnsi="Times New Roman" w:cs="Arial"/>
                    <w:sz w:val="21"/>
                    <w:szCs w:val="21"/>
                  </w:rPr>
                </w:rPrChange>
              </w:rPr>
              <w:t xml:space="preserve"> </w:t>
            </w:r>
            <w:proofErr w:type="spellStart"/>
            <w:r w:rsidRPr="12FDA88B">
              <w:rPr>
                <w:rFonts w:ascii="Times New Roman" w:hAnsi="Times New Roman" w:cs="Arial"/>
                <w:snapToGrid w:val="0"/>
                <w:szCs w:val="18"/>
                <w:rPrChange w:author="瀨野　裕治" w:date="2025-06-24T08:38:00Z" w:id="60">
                  <w:rPr>
                    <w:rFonts w:ascii="Times New Roman" w:hAnsi="Times New Roman" w:cs="Arial"/>
                    <w:sz w:val="21"/>
                    <w:szCs w:val="21"/>
                  </w:rPr>
                </w:rPrChange>
              </w:rPr>
              <w:t>thực</w:t>
            </w:r>
            <w:proofErr w:type="spellEnd"/>
            <w:r w:rsidRPr="12FDA88B">
              <w:rPr>
                <w:rFonts w:ascii="Times New Roman" w:hAnsi="Times New Roman" w:cs="Arial"/>
                <w:snapToGrid w:val="0"/>
                <w:szCs w:val="18"/>
                <w:rPrChange w:author="瀨野　裕治" w:date="2025-06-24T08:38:00Z" w:id="61">
                  <w:rPr>
                    <w:rFonts w:ascii="Times New Roman" w:hAnsi="Times New Roman" w:cs="Arial"/>
                    <w:sz w:val="21"/>
                    <w:szCs w:val="21"/>
                  </w:rPr>
                </w:rPrChange>
              </w:rPr>
              <w:t xml:space="preserve"> </w:t>
            </w:r>
            <w:proofErr w:type="spellStart"/>
            <w:r w:rsidRPr="12FDA88B">
              <w:rPr>
                <w:rFonts w:ascii="Times New Roman" w:hAnsi="Times New Roman" w:cs="Arial"/>
                <w:snapToGrid w:val="0"/>
                <w:szCs w:val="18"/>
                <w:rPrChange w:author="瀨野　裕治" w:date="2025-06-24T08:38:00Z" w:id="62">
                  <w:rPr>
                    <w:rFonts w:ascii="Times New Roman" w:hAnsi="Times New Roman" w:cs="Arial"/>
                    <w:sz w:val="21"/>
                    <w:szCs w:val="21"/>
                  </w:rPr>
                </w:rPrChange>
              </w:rPr>
              <w:t>hiện</w:t>
            </w:r>
            <w:proofErr w:type="spellEnd"/>
            <w:r w:rsidRPr="12FDA88B">
              <w:rPr>
                <w:rFonts w:ascii="Times New Roman" w:hAnsi="Times New Roman" w:cs="Arial"/>
                <w:snapToGrid w:val="0"/>
                <w:szCs w:val="18"/>
                <w:rPrChange w:author="瀨野　裕治" w:date="2025-06-24T08:38:00Z" w:id="63">
                  <w:rPr>
                    <w:rFonts w:ascii="Times New Roman" w:hAnsi="Times New Roman" w:cs="Arial"/>
                    <w:sz w:val="21"/>
                    <w:szCs w:val="21"/>
                  </w:rPr>
                </w:rPrChange>
              </w:rPr>
              <w:t xml:space="preserve"> </w:t>
            </w:r>
            <w:proofErr w:type="spellStart"/>
            <w:r w:rsidRPr="12FDA88B">
              <w:rPr>
                <w:rFonts w:ascii="Times New Roman" w:hAnsi="Times New Roman" w:cs="Arial"/>
                <w:snapToGrid w:val="0"/>
                <w:szCs w:val="18"/>
                <w:rPrChange w:author="瀨野　裕治" w:date="2025-06-24T08:38:00Z" w:id="64">
                  <w:rPr>
                    <w:rFonts w:ascii="Times New Roman" w:hAnsi="Times New Roman" w:cs="Arial"/>
                    <w:sz w:val="21"/>
                    <w:szCs w:val="21"/>
                  </w:rPr>
                </w:rPrChange>
              </w:rPr>
              <w:t>dự</w:t>
            </w:r>
            <w:proofErr w:type="spellEnd"/>
            <w:r>
              <w:rPr>
                <w:rFonts w:ascii="Times New Roman" w:hAnsi="Times New Roman" w:cs="Arial"/>
                <w:snapToGrid w:val="0"/>
                <w:sz w:val="21"/>
                <w:szCs w:val="21"/>
              </w:rPr>
              <w:t xml:space="preserve"> </w:t>
            </w:r>
            <w:proofErr w:type="spellStart"/>
            <w:r w:rsidRPr="12FDA88B">
              <w:rPr>
                <w:rFonts w:ascii="Times New Roman" w:hAnsi="Times New Roman" w:cs="Arial"/>
                <w:snapToGrid w:val="0"/>
                <w:szCs w:val="18"/>
                <w:rPrChange w:author="瀨野　裕治" w:date="2025-06-24T08:38:00Z" w:id="65">
                  <w:rPr>
                    <w:rFonts w:ascii="Times New Roman" w:hAnsi="Times New Roman" w:cs="Arial"/>
                    <w:sz w:val="21"/>
                    <w:szCs w:val="21"/>
                  </w:rPr>
                </w:rPrChange>
              </w:rPr>
              <w:t>án</w:t>
            </w:r>
            <w:proofErr w:type="spellEnd"/>
          </w:p>
        </w:tc>
        <w:tc>
          <w:tcPr>
            <w:tcW w:w="7639" w:type="dxa"/>
            <w:gridSpan w:val="6"/>
            <w:tcBorders>
              <w:top w:val="single" w:color="auto" w:sz="2" w:space="0"/>
              <w:left w:val="single" w:color="auto" w:sz="2" w:space="0"/>
              <w:bottom w:val="single" w:color="auto" w:sz="4" w:space="0"/>
              <w:right w:val="single" w:color="auto" w:sz="8" w:space="0"/>
            </w:tcBorders>
            <w:shd w:val="clear" w:color="auto" w:fill="FFFFCC"/>
            <w:tcMar/>
            <w:vAlign w:val="center"/>
            <w:tcPrChange w:author="瀨野　裕治" w:date="2025-06-24T08:35:00Z" w:id="66">
              <w:tcPr>
                <w:tcW w:w="7839" w:type="dxa"/>
                <w:gridSpan w:val="8"/>
                <w:tcBorders>
                  <w:top w:val="single" w:color="auto" w:sz="2" w:space="0"/>
                  <w:left w:val="single" w:color="auto" w:sz="2" w:space="0"/>
                  <w:bottom w:val="single" w:color="auto" w:sz="4" w:space="0"/>
                  <w:right w:val="single" w:color="auto" w:sz="8" w:space="0"/>
                </w:tcBorders>
                <w:shd w:val="clear" w:color="auto" w:fill="FFFFCC"/>
                <w:vAlign w:val="center"/>
              </w:tcPr>
            </w:tcPrChange>
          </w:tcPr>
          <w:p w:rsidRPr="00822A6B" w:rsidR="004D2CA1" w:rsidP="00917E41" w:rsidRDefault="004D2CA1" w14:paraId="456C53FB" w14:textId="77777777">
            <w:pPr>
              <w:adjustRightInd/>
              <w:spacing w:line="220" w:lineRule="exact"/>
              <w:textAlignment w:val="auto"/>
              <w:rPr>
                <w:rFonts w:ascii="Times New Roman" w:hAnsi="Times New Roman" w:cs="Arial"/>
                <w:snapToGrid w:val="0"/>
                <w:sz w:val="21"/>
                <w:szCs w:val="21"/>
              </w:rPr>
            </w:pPr>
          </w:p>
        </w:tc>
      </w:tr>
      <w:tr w:rsidRPr="00822A6B" w:rsidR="00E31919" w:rsidTr="56AF3B22" w14:paraId="3271C615" w14:textId="77777777">
        <w:trPr>
          <w:cantSplit/>
          <w:trHeight w:val="300"/>
          <w:trPrChange w:author="瀨野　裕治" w:date="2025-06-24T08:35:00Z" w:id="67">
            <w:trPr>
              <w:trHeight w:val="300"/>
            </w:trPr>
          </w:trPrChange>
        </w:trPr>
        <w:tc>
          <w:tcPr>
            <w:tcW w:w="2040" w:type="dxa"/>
            <w:tcBorders>
              <w:top w:val="single" w:color="auto" w:sz="2" w:space="0"/>
              <w:left w:val="single" w:color="auto" w:sz="8" w:space="0"/>
              <w:bottom w:val="single" w:color="auto" w:sz="4" w:space="0"/>
              <w:right w:val="single" w:color="auto" w:sz="2" w:space="0"/>
            </w:tcBorders>
            <w:tcMar/>
            <w:vAlign w:val="center"/>
            <w:tcPrChange w:author="瀨野　裕治" w:date="2025-06-24T08:35:00Z" w:id="68">
              <w:tcPr>
                <w:tcW w:w="1840" w:type="dxa"/>
                <w:tcBorders>
                  <w:top w:val="single" w:color="auto" w:sz="2" w:space="0"/>
                  <w:left w:val="single" w:color="auto" w:sz="8" w:space="0"/>
                  <w:bottom w:val="single" w:color="auto" w:sz="4" w:space="0"/>
                  <w:right w:val="single" w:color="auto" w:sz="2" w:space="0"/>
                </w:tcBorders>
                <w:vAlign w:val="center"/>
              </w:tcPr>
            </w:tcPrChange>
          </w:tcPr>
          <w:p w:rsidRPr="00822A6B" w:rsidR="00957063" w:rsidP="006354A1" w:rsidRDefault="00957063" w14:paraId="60251796"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事業担当者氏名</w:t>
            </w:r>
          </w:p>
          <w:p w:rsidRPr="00822A6B" w:rsidR="00262F0C" w:rsidP="006354A1" w:rsidRDefault="00BC25C8" w14:paraId="0A06BD59" w14:textId="77777777">
            <w:pPr>
              <w:adjustRightInd/>
              <w:spacing w:line="220" w:lineRule="exact"/>
              <w:ind w:left="57" w:right="57"/>
              <w:jc w:val="center"/>
              <w:textAlignment w:val="auto"/>
              <w:rPr>
                <w:rFonts w:ascii="Times New Roman" w:hAnsi="Times New Roman" w:cs="Arial"/>
                <w:snapToGrid w:val="0"/>
                <w:sz w:val="21"/>
                <w:szCs w:val="21"/>
              </w:rPr>
            </w:pPr>
            <w:proofErr w:type="spellStart"/>
            <w:r>
              <w:rPr>
                <w:rFonts w:ascii="Times New Roman" w:hAnsi="Times New Roman" w:cs="Arial"/>
                <w:snapToGrid w:val="0"/>
                <w:sz w:val="21"/>
                <w:szCs w:val="21"/>
              </w:rPr>
              <w:t>Tên</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người</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phụ</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trách</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dự</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án</w:t>
            </w:r>
            <w:proofErr w:type="spellEnd"/>
          </w:p>
        </w:tc>
        <w:tc>
          <w:tcPr>
            <w:tcW w:w="750" w:type="dxa"/>
            <w:tcBorders>
              <w:top w:val="single" w:color="auto" w:sz="4" w:space="0"/>
              <w:left w:val="single" w:color="auto" w:sz="2" w:space="0"/>
              <w:bottom w:val="dashSmallGap" w:color="auto" w:sz="4" w:space="0"/>
              <w:right w:val="single" w:color="auto" w:sz="4" w:space="0"/>
            </w:tcBorders>
            <w:shd w:val="clear" w:color="auto" w:fill="FFFFCC"/>
            <w:tcMar/>
            <w:vAlign w:val="center"/>
            <w:tcPrChange w:author="瀨野　裕治" w:date="2025-06-24T08:35:00Z" w:id="69">
              <w:tcPr>
                <w:tcW w:w="834" w:type="dxa"/>
                <w:gridSpan w:val="2"/>
                <w:tcBorders>
                  <w:top w:val="single" w:color="auto" w:sz="4" w:space="0"/>
                  <w:left w:val="single" w:color="auto" w:sz="2" w:space="0"/>
                  <w:bottom w:val="dashSmallGap" w:color="auto" w:sz="4" w:space="0"/>
                  <w:right w:val="single" w:color="auto" w:sz="4" w:space="0"/>
                </w:tcBorders>
                <w:shd w:val="clear" w:color="auto" w:fill="FFFFCC"/>
                <w:vAlign w:val="center"/>
              </w:tcPr>
            </w:tcPrChange>
          </w:tcPr>
          <w:p w:rsidRPr="00822A6B" w:rsidR="00957063" w:rsidP="006354A1" w:rsidRDefault="00000000" w14:paraId="3F9AA95E" w14:textId="78D723A3">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745953216"/>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957063">
              <w:rPr>
                <w:rFonts w:ascii="Times New Roman" w:hAnsi="Times New Roman"/>
                <w:snapToGrid w:val="0"/>
                <w:sz w:val="21"/>
                <w:szCs w:val="21"/>
              </w:rPr>
              <w:t>Prof.</w:t>
            </w:r>
          </w:p>
          <w:p w:rsidRPr="00822A6B" w:rsidR="00957063" w:rsidP="006354A1" w:rsidRDefault="00000000" w14:paraId="2B60512B" w14:textId="50BB17C6">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564717681"/>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957063">
              <w:rPr>
                <w:rFonts w:ascii="Times New Roman" w:hAnsi="Times New Roman"/>
                <w:snapToGrid w:val="0"/>
                <w:sz w:val="21"/>
                <w:szCs w:val="21"/>
              </w:rPr>
              <w:t>Dr.</w:t>
            </w:r>
          </w:p>
          <w:p w:rsidRPr="00822A6B" w:rsidR="00957063" w:rsidP="006354A1" w:rsidRDefault="00000000" w14:paraId="2916A62E" w14:textId="2839B81D">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545898460"/>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957063">
              <w:rPr>
                <w:rFonts w:ascii="Times New Roman" w:hAnsi="Times New Roman"/>
                <w:snapToGrid w:val="0"/>
                <w:sz w:val="21"/>
                <w:szCs w:val="21"/>
              </w:rPr>
              <w:t>Mr.</w:t>
            </w:r>
          </w:p>
          <w:p w:rsidRPr="00822A6B" w:rsidR="00957063" w:rsidP="006354A1" w:rsidRDefault="00000000" w14:paraId="64F1F818" w14:textId="013FE9EF">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124920894"/>
                <w14:checkbox>
                  <w14:checked w14:val="0"/>
                  <w14:checkedState w14:val="2612" w14:font="MS Gothic"/>
                  <w14:uncheckedState w14:val="2610" w14:font="MS Gothic"/>
                </w14:checkbox>
              </w:sdtPr>
              <w:sdtContent>
                <w:r w:rsidR="00192E21">
                  <w:rPr>
                    <w:rFonts w:hint="eastAsia" w:ascii="MS Gothic" w:hAnsi="MS Gothic" w:eastAsia="MS Gothic"/>
                    <w:snapToGrid w:val="0"/>
                    <w:sz w:val="21"/>
                    <w:szCs w:val="21"/>
                  </w:rPr>
                  <w:t>☐</w:t>
                </w:r>
              </w:sdtContent>
            </w:sdt>
            <w:r w:rsidRPr="00822A6B" w:rsidR="00957063">
              <w:rPr>
                <w:rFonts w:ascii="Times New Roman" w:hAnsi="Times New Roman"/>
                <w:snapToGrid w:val="0"/>
                <w:sz w:val="21"/>
                <w:szCs w:val="21"/>
              </w:rPr>
              <w:t>Ms.</w:t>
            </w:r>
          </w:p>
        </w:tc>
        <w:tc>
          <w:tcPr>
            <w:tcW w:w="3973" w:type="dxa"/>
            <w:gridSpan w:val="2"/>
            <w:tcBorders>
              <w:top w:val="single" w:color="auto" w:sz="4" w:space="0"/>
              <w:left w:val="single" w:color="auto" w:sz="4" w:space="0"/>
              <w:bottom w:val="single" w:color="auto" w:sz="4" w:space="0"/>
              <w:right w:val="single" w:color="auto" w:sz="4" w:space="0"/>
            </w:tcBorders>
            <w:shd w:val="clear" w:color="auto" w:fill="FFFFCC"/>
            <w:tcMar/>
            <w:vAlign w:val="center"/>
            <w:tcPrChange w:author="瀨野　裕治" w:date="2025-06-24T08:35:00Z" w:id="70">
              <w:tcPr>
                <w:tcW w:w="4089" w:type="dxa"/>
                <w:gridSpan w:val="3"/>
                <w:tcBorders>
                  <w:top w:val="single" w:color="auto" w:sz="4" w:space="0"/>
                  <w:left w:val="single" w:color="auto" w:sz="4" w:space="0"/>
                  <w:bottom w:val="single" w:color="auto" w:sz="4" w:space="0"/>
                  <w:right w:val="single" w:color="auto" w:sz="4" w:space="0"/>
                </w:tcBorders>
                <w:shd w:val="clear" w:color="auto" w:fill="FFFFCC"/>
                <w:vAlign w:val="center"/>
              </w:tcPr>
            </w:tcPrChange>
          </w:tcPr>
          <w:p w:rsidRPr="00822A6B" w:rsidR="00957063" w:rsidP="006354A1" w:rsidRDefault="00957063" w14:paraId="31C79234" w14:textId="77777777">
            <w:pPr>
              <w:widowControl/>
              <w:autoSpaceDE/>
              <w:autoSpaceDN/>
              <w:adjustRightInd/>
              <w:spacing w:line="220" w:lineRule="exact"/>
              <w:textAlignment w:val="auto"/>
              <w:rPr>
                <w:rFonts w:ascii="Times New Roman" w:hAnsi="Times New Roman"/>
                <w:snapToGrid w:val="0"/>
                <w:sz w:val="21"/>
                <w:szCs w:val="21"/>
              </w:rPr>
            </w:pPr>
          </w:p>
        </w:tc>
        <w:tc>
          <w:tcPr>
            <w:tcW w:w="904" w:type="dxa"/>
            <w:tcBorders>
              <w:top w:val="single" w:color="auto" w:sz="4" w:space="0"/>
              <w:left w:val="single" w:color="auto" w:sz="4" w:space="0"/>
              <w:bottom w:val="single" w:color="auto" w:sz="4" w:space="0"/>
            </w:tcBorders>
            <w:tcMar/>
            <w:vAlign w:val="center"/>
            <w:tcPrChange w:author="瀨野　裕治" w:date="2025-06-24T08:35:00Z" w:id="71">
              <w:tcPr>
                <w:tcW w:w="904" w:type="dxa"/>
                <w:tcBorders>
                  <w:top w:val="single" w:color="auto" w:sz="4" w:space="0"/>
                  <w:left w:val="single" w:color="auto" w:sz="4" w:space="0"/>
                  <w:bottom w:val="single" w:color="auto" w:sz="4" w:space="0"/>
                </w:tcBorders>
                <w:vAlign w:val="center"/>
              </w:tcPr>
            </w:tcPrChange>
          </w:tcPr>
          <w:p w:rsidRPr="00822A6B" w:rsidR="00957063" w:rsidP="00BC25C8" w:rsidRDefault="00957063" w14:paraId="5040946E" w14:textId="77777777">
            <w:pPr>
              <w:widowControl/>
              <w:autoSpaceDE/>
              <w:autoSpaceDN/>
              <w:adjustRightInd/>
              <w:spacing w:line="220" w:lineRule="exact"/>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役職</w:t>
            </w:r>
          </w:p>
          <w:p w:rsidRPr="00822A6B" w:rsidR="00957063" w:rsidP="00A60E7B" w:rsidRDefault="00BC25C8" w14:paraId="588B1AFF" w14:textId="77777777">
            <w:pPr>
              <w:widowControl/>
              <w:autoSpaceDE/>
              <w:autoSpaceDN/>
              <w:adjustRightInd/>
              <w:spacing w:line="220" w:lineRule="exact"/>
              <w:jc w:val="center"/>
              <w:textAlignment w:val="auto"/>
              <w:rPr>
                <w:rFonts w:ascii="Times New Roman" w:hAnsi="Times New Roman"/>
                <w:snapToGrid w:val="0"/>
                <w:sz w:val="21"/>
                <w:szCs w:val="21"/>
              </w:rPr>
            </w:pPr>
            <w:proofErr w:type="spellStart"/>
            <w:r>
              <w:rPr>
                <w:rFonts w:ascii="Times New Roman" w:hAnsi="Times New Roman"/>
                <w:snapToGrid w:val="0"/>
                <w:sz w:val="21"/>
                <w:szCs w:val="21"/>
              </w:rPr>
              <w:t>Chức</w:t>
            </w:r>
            <w:proofErr w:type="spellEnd"/>
            <w:r>
              <w:rPr>
                <w:rFonts w:ascii="Times New Roman" w:hAnsi="Times New Roman"/>
                <w:snapToGrid w:val="0"/>
                <w:sz w:val="21"/>
                <w:szCs w:val="21"/>
              </w:rPr>
              <w:t xml:space="preserve"> </w:t>
            </w:r>
            <w:proofErr w:type="spellStart"/>
            <w:r w:rsidR="00A60E7B">
              <w:rPr>
                <w:rFonts w:ascii="Times New Roman" w:hAnsi="Times New Roman"/>
                <w:snapToGrid w:val="0"/>
                <w:sz w:val="21"/>
                <w:szCs w:val="21"/>
              </w:rPr>
              <w:t>danh</w:t>
            </w:r>
            <w:proofErr w:type="spellEnd"/>
          </w:p>
        </w:tc>
        <w:tc>
          <w:tcPr>
            <w:tcW w:w="2012" w:type="dxa"/>
            <w:gridSpan w:val="2"/>
            <w:tcBorders>
              <w:top w:val="single" w:color="auto" w:sz="4" w:space="0"/>
              <w:left w:val="single" w:color="auto" w:sz="4" w:space="0"/>
              <w:bottom w:val="single" w:color="auto" w:sz="4" w:space="0"/>
              <w:right w:val="single" w:color="auto" w:sz="8" w:space="0"/>
            </w:tcBorders>
            <w:shd w:val="clear" w:color="auto" w:fill="FFFFCC"/>
            <w:tcMar/>
            <w:vAlign w:val="center"/>
            <w:tcPrChange w:author="瀨野　裕治" w:date="2025-06-24T08:35:00Z" w:id="72">
              <w:tcPr>
                <w:tcW w:w="2012" w:type="dxa"/>
                <w:gridSpan w:val="2"/>
                <w:tcBorders>
                  <w:top w:val="single" w:color="auto" w:sz="4" w:space="0"/>
                  <w:left w:val="single" w:color="auto" w:sz="4" w:space="0"/>
                  <w:bottom w:val="single" w:color="auto" w:sz="4" w:space="0"/>
                  <w:right w:val="single" w:color="auto" w:sz="8" w:space="0"/>
                </w:tcBorders>
                <w:shd w:val="clear" w:color="auto" w:fill="FFFFCC"/>
                <w:vAlign w:val="center"/>
              </w:tcPr>
            </w:tcPrChange>
          </w:tcPr>
          <w:p w:rsidRPr="00822A6B" w:rsidR="00957063" w:rsidP="006354A1" w:rsidRDefault="00957063" w14:paraId="6B979D13" w14:textId="77777777">
            <w:pPr>
              <w:widowControl/>
              <w:autoSpaceDE/>
              <w:autoSpaceDN/>
              <w:adjustRightInd/>
              <w:spacing w:line="220" w:lineRule="exact"/>
              <w:textAlignment w:val="auto"/>
              <w:rPr>
                <w:rFonts w:ascii="Times New Roman" w:hAnsi="Times New Roman"/>
                <w:snapToGrid w:val="0"/>
                <w:sz w:val="21"/>
                <w:szCs w:val="21"/>
              </w:rPr>
            </w:pPr>
          </w:p>
        </w:tc>
      </w:tr>
      <w:tr w:rsidRPr="00822A6B" w:rsidR="00957063" w:rsidTr="56AF3B22" w14:paraId="0815FC30" w14:textId="77777777">
        <w:trPr>
          <w:cantSplit/>
          <w:trHeight w:val="300"/>
          <w:trPrChange w:author="瀨野　裕治" w:date="2025-06-24T08:35:00Z" w:id="73">
            <w:trPr>
              <w:trHeight w:val="300"/>
            </w:trPr>
          </w:trPrChange>
        </w:trPr>
        <w:tc>
          <w:tcPr>
            <w:tcW w:w="2040" w:type="dxa"/>
            <w:tcBorders>
              <w:top w:val="single" w:color="auto" w:sz="4" w:space="0"/>
              <w:left w:val="single" w:color="auto" w:sz="8" w:space="0"/>
              <w:bottom w:val="single" w:color="auto" w:sz="4" w:space="0"/>
              <w:right w:val="single" w:color="auto" w:sz="2" w:space="0"/>
            </w:tcBorders>
            <w:tcMar/>
            <w:vAlign w:val="center"/>
            <w:tcPrChange w:author="瀨野　裕治" w:date="2025-06-24T08:35:00Z" w:id="74">
              <w:tcPr>
                <w:tcW w:w="1840" w:type="dxa"/>
                <w:tcBorders>
                  <w:top w:val="single" w:color="auto" w:sz="4" w:space="0"/>
                  <w:left w:val="single" w:color="auto" w:sz="8" w:space="0"/>
                  <w:bottom w:val="single" w:color="auto" w:sz="4" w:space="0"/>
                  <w:right w:val="single" w:color="auto" w:sz="2" w:space="0"/>
                </w:tcBorders>
                <w:vAlign w:val="center"/>
              </w:tcPr>
            </w:tcPrChange>
          </w:tcPr>
          <w:p w:rsidRPr="00822A6B" w:rsidR="00C62E38" w:rsidP="006354A1" w:rsidRDefault="00DB032B" w14:paraId="51C8E7EC"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TEL/FAX</w:t>
            </w:r>
          </w:p>
        </w:tc>
        <w:tc>
          <w:tcPr>
            <w:tcW w:w="7639" w:type="dxa"/>
            <w:gridSpan w:val="6"/>
            <w:tcBorders>
              <w:top w:val="single" w:color="auto" w:sz="4" w:space="0"/>
              <w:left w:val="single" w:color="auto" w:sz="2" w:space="0"/>
              <w:bottom w:val="single" w:color="auto" w:sz="2" w:space="0"/>
              <w:right w:val="single" w:color="auto" w:sz="8" w:space="0"/>
            </w:tcBorders>
            <w:shd w:val="clear" w:color="auto" w:fill="FFFFCC"/>
            <w:tcMar/>
            <w:vAlign w:val="center"/>
            <w:tcPrChange w:author="瀨野　裕治" w:date="2025-06-24T08:35:00Z" w:id="75">
              <w:tcPr>
                <w:tcW w:w="7839" w:type="dxa"/>
                <w:gridSpan w:val="8"/>
                <w:tcBorders>
                  <w:top w:val="single" w:color="auto" w:sz="4" w:space="0"/>
                  <w:left w:val="single" w:color="auto" w:sz="2" w:space="0"/>
                  <w:bottom w:val="single" w:color="auto" w:sz="2" w:space="0"/>
                  <w:right w:val="single" w:color="auto" w:sz="8" w:space="0"/>
                </w:tcBorders>
                <w:shd w:val="clear" w:color="auto" w:fill="FFFFCC"/>
                <w:vAlign w:val="center"/>
              </w:tcPr>
            </w:tcPrChange>
          </w:tcPr>
          <w:p w:rsidRPr="00822A6B" w:rsidR="00C62E38" w:rsidP="006354A1" w:rsidRDefault="00957063" w14:paraId="23762FD6" w14:textId="77777777">
            <w:pPr>
              <w:widowControl/>
              <w:autoSpaceDE/>
              <w:autoSpaceDN/>
              <w:adjustRightInd/>
              <w:spacing w:line="220" w:lineRule="exact"/>
              <w:ind w:left="58" w:leftChars="30"/>
              <w:jc w:val="left"/>
              <w:textAlignment w:val="auto"/>
              <w:rPr>
                <w:rFonts w:ascii="Times New Roman" w:hAnsi="Times New Roman"/>
                <w:snapToGrid w:val="0"/>
                <w:sz w:val="21"/>
                <w:szCs w:val="21"/>
              </w:rPr>
            </w:pPr>
            <w:r w:rsidRPr="00822A6B">
              <w:rPr>
                <w:rFonts w:hint="eastAsia" w:ascii="Times New Roman" w:hAnsi="Times New Roman"/>
                <w:snapToGrid w:val="0"/>
                <w:sz w:val="21"/>
                <w:szCs w:val="21"/>
              </w:rPr>
              <w:t>T</w:t>
            </w:r>
            <w:r w:rsidRPr="00822A6B" w:rsidR="00DB032B">
              <w:rPr>
                <w:rFonts w:hint="eastAsia" w:ascii="Times New Roman" w:hAnsi="Times New Roman"/>
                <w:snapToGrid w:val="0"/>
                <w:sz w:val="21"/>
                <w:szCs w:val="21"/>
              </w:rPr>
              <w:t>EL</w:t>
            </w:r>
            <w:r w:rsidRPr="00822A6B">
              <w:rPr>
                <w:rFonts w:hint="eastAsia" w:ascii="Times New Roman" w:hAnsi="Times New Roman"/>
                <w:snapToGrid w:val="0"/>
                <w:sz w:val="21"/>
                <w:szCs w:val="21"/>
              </w:rPr>
              <w:t>:                                      FAX:</w:t>
            </w:r>
          </w:p>
        </w:tc>
      </w:tr>
      <w:tr w:rsidRPr="00822A6B" w:rsidR="00957063" w:rsidTr="56AF3B22" w14:paraId="14C49606" w14:textId="77777777">
        <w:trPr>
          <w:cantSplit/>
          <w:trHeight w:val="300"/>
          <w:trPrChange w:author="瀨野　裕治" w:date="2025-06-24T08:35:00Z" w:id="76">
            <w:trPr>
              <w:trHeight w:val="300"/>
            </w:trPr>
          </w:trPrChange>
        </w:trPr>
        <w:tc>
          <w:tcPr>
            <w:tcW w:w="2040" w:type="dxa"/>
            <w:tcBorders>
              <w:top w:val="single" w:color="auto" w:sz="4" w:space="0"/>
              <w:left w:val="single" w:color="auto" w:sz="8" w:space="0"/>
              <w:bottom w:val="single" w:color="auto" w:sz="8" w:space="0"/>
              <w:right w:val="single" w:color="auto" w:sz="2" w:space="0"/>
            </w:tcBorders>
            <w:tcMar/>
            <w:vAlign w:val="center"/>
            <w:tcPrChange w:author="瀨野　裕治" w:date="2025-06-24T08:35:00Z" w:id="77">
              <w:tcPr>
                <w:tcW w:w="1840" w:type="dxa"/>
                <w:tcBorders>
                  <w:top w:val="single" w:color="auto" w:sz="4" w:space="0"/>
                  <w:left w:val="single" w:color="auto" w:sz="8" w:space="0"/>
                  <w:bottom w:val="single" w:color="auto" w:sz="8" w:space="0"/>
                  <w:right w:val="single" w:color="auto" w:sz="2" w:space="0"/>
                </w:tcBorders>
                <w:vAlign w:val="center"/>
              </w:tcPr>
            </w:tcPrChange>
          </w:tcPr>
          <w:p w:rsidRPr="00822A6B" w:rsidR="00C62E38" w:rsidP="006354A1" w:rsidRDefault="00DB032B" w14:paraId="4E786FF0" w14:textId="77777777">
            <w:pPr>
              <w:adjustRightInd/>
              <w:spacing w:line="220" w:lineRule="exact"/>
              <w:ind w:left="57" w:right="57"/>
              <w:jc w:val="center"/>
              <w:textAlignment w:val="auto"/>
              <w:rPr>
                <w:rFonts w:ascii="Times New Roman" w:hAnsi="Times New Roman"/>
                <w:snapToGrid w:val="0"/>
                <w:sz w:val="21"/>
                <w:szCs w:val="21"/>
              </w:rPr>
            </w:pPr>
            <w:r w:rsidRPr="00822A6B">
              <w:rPr>
                <w:rFonts w:hint="eastAsia" w:ascii="Times New Roman" w:hAnsi="Times New Roman"/>
                <w:snapToGrid w:val="0"/>
                <w:sz w:val="21"/>
                <w:szCs w:val="21"/>
              </w:rPr>
              <w:t>E-mail</w:t>
            </w:r>
          </w:p>
        </w:tc>
        <w:tc>
          <w:tcPr>
            <w:tcW w:w="7639" w:type="dxa"/>
            <w:gridSpan w:val="6"/>
            <w:tcBorders>
              <w:top w:val="nil"/>
              <w:left w:val="single" w:color="auto" w:sz="2" w:space="0"/>
              <w:bottom w:val="single" w:color="auto" w:sz="8" w:space="0"/>
              <w:right w:val="single" w:color="auto" w:sz="8" w:space="0"/>
            </w:tcBorders>
            <w:shd w:val="clear" w:color="auto" w:fill="FFFFCC"/>
            <w:tcMar/>
            <w:vAlign w:val="center"/>
            <w:tcPrChange w:author="瀨野　裕治" w:date="2025-06-24T08:35:00Z" w:id="78">
              <w:tcPr>
                <w:tcW w:w="7839" w:type="dxa"/>
                <w:gridSpan w:val="8"/>
                <w:tcBorders>
                  <w:top w:val="nil"/>
                  <w:left w:val="single" w:color="auto" w:sz="2" w:space="0"/>
                  <w:bottom w:val="single" w:color="auto" w:sz="8" w:space="0"/>
                  <w:right w:val="single" w:color="auto" w:sz="8" w:space="0"/>
                </w:tcBorders>
                <w:shd w:val="clear" w:color="auto" w:fill="FFFFCC"/>
                <w:vAlign w:val="center"/>
              </w:tcPr>
            </w:tcPrChange>
          </w:tcPr>
          <w:p w:rsidRPr="00822A6B" w:rsidR="00C62E38" w:rsidP="006354A1" w:rsidRDefault="00C62E38" w14:paraId="7D6B345C" w14:textId="77777777">
            <w:pPr>
              <w:widowControl/>
              <w:autoSpaceDE/>
              <w:autoSpaceDN/>
              <w:adjustRightInd/>
              <w:spacing w:line="220" w:lineRule="exact"/>
              <w:ind w:left="58" w:leftChars="30"/>
              <w:jc w:val="left"/>
              <w:textAlignment w:val="auto"/>
              <w:rPr>
                <w:rFonts w:ascii="Times New Roman" w:hAnsi="Times New Roman"/>
                <w:snapToGrid w:val="0"/>
                <w:sz w:val="21"/>
                <w:szCs w:val="21"/>
              </w:rPr>
            </w:pPr>
          </w:p>
        </w:tc>
      </w:tr>
    </w:tbl>
    <w:p w:rsidR="56AF3B22" w:rsidRDefault="56AF3B22" w14:paraId="20909BC3" w14:textId="52818D10">
      <w:r>
        <w:br w:type="page"/>
      </w:r>
    </w:p>
    <w:p w:rsidR="4145606B" w:rsidP="56AF3B22" w:rsidRDefault="4145606B" w14:paraId="3AD6C8CF" w14:noSpellErr="1" w14:textId="1E95DD21">
      <w:pPr>
        <w:pStyle w:val="Normal"/>
        <w:spacing w:line="220" w:lineRule="exact"/>
        <w:ind w:left="0"/>
        <w:rPr>
          <w:ins w:author="瀨野　裕治" w:date="2025-06-24T09:09:00Z" w:id="1710294491"/>
          <w:rFonts w:ascii="Times New Roman" w:hAnsi="Times New Roman" w:cs="Arial"/>
          <w:b w:val="1"/>
          <w:bCs w:val="1"/>
          <w:sz w:val="21"/>
          <w:szCs w:val="21"/>
        </w:rPr>
      </w:pPr>
    </w:p>
    <w:p w:rsidRPr="00822A6B" w:rsidR="00777574" w:rsidP="56AF3B22" w:rsidRDefault="47C04C5D" w14:paraId="54BC2D89" w14:textId="3D596773">
      <w:pPr>
        <w:pStyle w:val="Normal"/>
        <w:spacing w:line="220" w:lineRule="exact"/>
        <w:rPr>
          <w:rFonts w:ascii="Times New Roman" w:hAnsi="Times New Roman" w:cs="Arial"/>
          <w:b w:val="1"/>
          <w:bCs w:val="1"/>
          <w:sz w:val="21"/>
          <w:szCs w:val="21"/>
        </w:rPr>
      </w:pPr>
      <w:proofErr w:type="gramStart"/>
      <w:r w:rsidRPr="56AF3B22" w:rsidR="47C04C5D">
        <w:rPr>
          <w:rFonts w:ascii="Times New Roman" w:hAnsi="Times New Roman" w:cs="Arial"/>
          <w:b w:val="1"/>
          <w:bCs w:val="1"/>
          <w:sz w:val="21"/>
          <w:szCs w:val="21"/>
        </w:rPr>
        <w:t xml:space="preserve">3 </w:t>
      </w:r>
      <w:r w:rsidR="000561D2">
        <w:rPr/>
        <w:t>　</w:t>
      </w:r>
      <w:r w:rsidRPr="56AF3B22" w:rsidR="00777574">
        <w:rPr>
          <w:rFonts w:ascii="Times New Roman" w:hAnsi="Times New Roman" w:cs="Arial"/>
          <w:b w:val="1"/>
          <w:bCs w:val="1"/>
          <w:sz w:val="21"/>
          <w:szCs w:val="21"/>
        </w:rPr>
        <w:t>代表者</w:t>
      </w:r>
      <w:r w:rsidRPr="56AF3B22" w:rsidR="00F87CB3">
        <w:rPr>
          <w:rFonts w:ascii="Times New Roman" w:hAnsi="Times New Roman" w:cs="Arial"/>
          <w:b w:val="1"/>
          <w:bCs w:val="1"/>
          <w:sz w:val="21"/>
          <w:szCs w:val="21"/>
        </w:rPr>
        <w:t>／</w:t>
      </w:r>
      <w:r w:rsidRPr="56AF3B22" w:rsidR="00DA30FC">
        <w:rPr>
          <w:rFonts w:ascii="Times New Roman" w:hAnsi="Times New Roman" w:cs="Arial"/>
          <w:b w:val="1"/>
          <w:bCs w:val="1"/>
          <w:sz w:val="21"/>
          <w:szCs w:val="21"/>
        </w:rPr>
        <w:t>事業担当責任者</w:t>
      </w:r>
      <w:r w:rsidRPr="56AF3B22" w:rsidR="00F87CB3">
        <w:rPr>
          <w:rFonts w:ascii="Times New Roman" w:hAnsi="Times New Roman" w:cs="Arial"/>
          <w:b w:val="1"/>
          <w:bCs w:val="1"/>
          <w:sz w:val="21"/>
          <w:szCs w:val="21"/>
        </w:rPr>
        <w:t>／</w:t>
      </w:r>
      <w:r w:rsidRPr="56AF3B22" w:rsidR="00DA30FC">
        <w:rPr>
          <w:rFonts w:ascii="Times New Roman" w:hAnsi="Times New Roman" w:cs="Arial"/>
          <w:b w:val="1"/>
          <w:bCs w:val="1"/>
          <w:sz w:val="21"/>
          <w:szCs w:val="21"/>
        </w:rPr>
        <w:t>経理責任者</w:t>
      </w:r>
      <w:r w:rsidRPr="56AF3B22" w:rsidR="00F87CB3">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Người</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đại</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diện</w:t>
      </w:r>
      <w:r w:rsidRPr="56AF3B22" w:rsidR="00F87CB3">
        <w:rPr>
          <w:rFonts w:ascii="Times New Roman" w:hAnsi="Times New Roman" w:cs="Arial"/>
          <w:b w:val="1"/>
          <w:bCs w:val="1"/>
          <w:sz w:val="21"/>
          <w:szCs w:val="21"/>
        </w:rPr>
        <w:t xml:space="preserve"> / </w:t>
      </w:r>
      <w:r w:rsidRPr="56AF3B22" w:rsidR="00BC25C8">
        <w:rPr>
          <w:rFonts w:ascii="Times New Roman" w:hAnsi="Times New Roman" w:cs="Arial"/>
          <w:b w:val="1"/>
          <w:bCs w:val="1"/>
          <w:sz w:val="21"/>
          <w:szCs w:val="21"/>
        </w:rPr>
        <w:t>Người</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phụ</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trách</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thực</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hiện</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dự</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án</w:t>
      </w:r>
      <w:r w:rsidRPr="56AF3B22" w:rsidR="00F87CB3">
        <w:rPr>
          <w:rFonts w:ascii="Times New Roman" w:hAnsi="Times New Roman" w:cs="Arial"/>
          <w:b w:val="1"/>
          <w:bCs w:val="1"/>
          <w:sz w:val="21"/>
          <w:szCs w:val="21"/>
        </w:rPr>
        <w:t xml:space="preserve"> /</w:t>
      </w:r>
      <w:r w:rsidRPr="56AF3B22" w:rsidR="00DA30FC">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Kế</w:t>
      </w:r>
      <w:r w:rsidRPr="56AF3B22" w:rsidR="00BC25C8">
        <w:rPr>
          <w:rFonts w:ascii="Times New Roman" w:hAnsi="Times New Roman" w:cs="Arial"/>
          <w:b w:val="1"/>
          <w:bCs w:val="1"/>
          <w:sz w:val="21"/>
          <w:szCs w:val="21"/>
        </w:rPr>
        <w:t xml:space="preserve"> </w:t>
      </w:r>
      <w:r w:rsidRPr="56AF3B22" w:rsidR="00BC25C8">
        <w:rPr>
          <w:rFonts w:ascii="Times New Roman" w:hAnsi="Times New Roman" w:cs="Arial"/>
          <w:b w:val="1"/>
          <w:bCs w:val="1"/>
          <w:sz w:val="21"/>
          <w:szCs w:val="21"/>
        </w:rPr>
        <w:t>toán</w:t>
      </w:r>
      <w:proofErr w:type="gram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tbl>
      <w:tblPr>
        <w:tblW w:w="5054" w:type="pct"/>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left w:w="0" w:type="dxa"/>
          <w:right w:w="0" w:type="dxa"/>
        </w:tblCellMar>
        <w:tblLook w:val="0000" w:firstRow="0" w:lastRow="0" w:firstColumn="0" w:lastColumn="0" w:noHBand="0" w:noVBand="0"/>
      </w:tblPr>
      <w:tblGrid>
        <w:gridCol w:w="1548"/>
        <w:gridCol w:w="914"/>
        <w:gridCol w:w="1942"/>
        <w:gridCol w:w="1216"/>
        <w:gridCol w:w="1924"/>
        <w:gridCol w:w="1037"/>
        <w:gridCol w:w="1146"/>
      </w:tblGrid>
      <w:tr w:rsidRPr="00822A6B" w:rsidR="00BC25C8" w:rsidTr="00BC25C8" w14:paraId="47A9820C" w14:textId="77777777">
        <w:trPr>
          <w:cantSplit/>
          <w:trHeight w:val="20"/>
        </w:trPr>
        <w:tc>
          <w:tcPr>
            <w:tcW w:w="796" w:type="pct"/>
            <w:tcBorders>
              <w:top w:val="single" w:color="auto" w:sz="6" w:space="0"/>
              <w:left w:val="single" w:color="auto" w:sz="6" w:space="0"/>
              <w:bottom w:val="single" w:color="auto" w:sz="6" w:space="0"/>
              <w:right w:val="single" w:color="auto" w:sz="6" w:space="0"/>
            </w:tcBorders>
            <w:vAlign w:val="center"/>
          </w:tcPr>
          <w:p w:rsidRPr="00822A6B" w:rsidR="00777574" w:rsidP="006354A1" w:rsidRDefault="00777574" w14:paraId="522BB3F0" w14:textId="77777777">
            <w:pPr>
              <w:spacing w:line="220" w:lineRule="exact"/>
              <w:ind w:left="57" w:right="57"/>
              <w:jc w:val="center"/>
              <w:rPr>
                <w:rFonts w:ascii="Times New Roman" w:hAnsi="Times New Roman" w:cs="Arial"/>
                <w:b/>
                <w:sz w:val="21"/>
                <w:szCs w:val="21"/>
              </w:rPr>
            </w:pPr>
          </w:p>
        </w:tc>
        <w:tc>
          <w:tcPr>
            <w:tcW w:w="1468" w:type="pct"/>
            <w:gridSpan w:val="2"/>
            <w:tcBorders>
              <w:top w:val="single" w:color="auto" w:sz="6" w:space="0"/>
              <w:left w:val="single" w:color="auto" w:sz="6" w:space="0"/>
              <w:bottom w:val="single" w:color="auto" w:sz="6" w:space="0"/>
              <w:right w:val="single" w:color="auto" w:sz="6" w:space="0"/>
            </w:tcBorders>
            <w:vAlign w:val="center"/>
          </w:tcPr>
          <w:p w:rsidRPr="00822A6B" w:rsidR="003134EE" w:rsidP="006354A1" w:rsidRDefault="00DA30FC" w14:paraId="71A2EFDA" w14:textId="77777777">
            <w:pPr>
              <w:spacing w:line="220" w:lineRule="exact"/>
              <w:ind w:left="57" w:right="57"/>
              <w:jc w:val="center"/>
              <w:rPr>
                <w:rFonts w:ascii="Times New Roman" w:hAnsi="Times New Roman" w:cs="Arial"/>
                <w:sz w:val="21"/>
                <w:szCs w:val="21"/>
              </w:rPr>
            </w:pPr>
            <w:r w:rsidRPr="00822A6B">
              <w:rPr>
                <w:rFonts w:hint="eastAsia" w:ascii="Times New Roman" w:hAnsi="Times New Roman" w:cs="Arial"/>
                <w:sz w:val="21"/>
                <w:szCs w:val="21"/>
              </w:rPr>
              <w:t>(1)</w:t>
            </w:r>
            <w:r w:rsidRPr="00822A6B" w:rsidR="003134EE">
              <w:rPr>
                <w:rFonts w:hint="eastAsia" w:ascii="Times New Roman" w:hAnsi="Times New Roman" w:cs="Arial"/>
                <w:sz w:val="21"/>
                <w:szCs w:val="21"/>
              </w:rPr>
              <w:t xml:space="preserve"> </w:t>
            </w:r>
            <w:r w:rsidRPr="00822A6B" w:rsidR="00777574">
              <w:rPr>
                <w:rFonts w:ascii="Times New Roman" w:hAnsi="Times New Roman" w:cs="Arial"/>
                <w:sz w:val="21"/>
                <w:szCs w:val="21"/>
              </w:rPr>
              <w:t>代表者</w:t>
            </w:r>
          </w:p>
          <w:p w:rsidRPr="00822A6B" w:rsidR="00777574" w:rsidP="006354A1" w:rsidRDefault="00BC25C8" w14:paraId="12D86D18" w14:textId="77777777">
            <w:pPr>
              <w:spacing w:line="220" w:lineRule="exact"/>
              <w:ind w:left="57" w:right="57"/>
              <w:jc w:val="center"/>
              <w:rPr>
                <w:rFonts w:ascii="Times New Roman" w:hAnsi="Times New Roman" w:cs="Arial"/>
                <w:sz w:val="21"/>
                <w:szCs w:val="21"/>
              </w:rPr>
            </w:pPr>
            <w:proofErr w:type="spellStart"/>
            <w:r w:rsidRPr="00BC25C8">
              <w:rPr>
                <w:rFonts w:ascii="Times New Roman" w:hAnsi="Times New Roman" w:cs="Arial"/>
                <w:spacing w:val="-10"/>
                <w:sz w:val="21"/>
                <w:szCs w:val="21"/>
              </w:rPr>
              <w:t>Ng</w:t>
            </w:r>
            <w:r w:rsidRPr="00BC25C8">
              <w:rPr>
                <w:rFonts w:hint="cs" w:ascii="Times New Roman" w:hAnsi="Times New Roman" w:cs="Arial"/>
                <w:spacing w:val="-10"/>
                <w:sz w:val="21"/>
                <w:szCs w:val="21"/>
              </w:rPr>
              <w:t>ư</w:t>
            </w:r>
            <w:r w:rsidRPr="00BC25C8">
              <w:rPr>
                <w:rFonts w:ascii="Times New Roman" w:hAnsi="Times New Roman" w:cs="Arial"/>
                <w:spacing w:val="-10"/>
                <w:sz w:val="21"/>
                <w:szCs w:val="21"/>
              </w:rPr>
              <w:t>ời</w:t>
            </w:r>
            <w:proofErr w:type="spellEnd"/>
            <w:r w:rsidRPr="00BC25C8">
              <w:rPr>
                <w:rFonts w:ascii="Times New Roman" w:hAnsi="Times New Roman" w:cs="Arial"/>
                <w:spacing w:val="-10"/>
                <w:sz w:val="21"/>
                <w:szCs w:val="21"/>
              </w:rPr>
              <w:t xml:space="preserve"> </w:t>
            </w:r>
            <w:proofErr w:type="spellStart"/>
            <w:r w:rsidRPr="00BC25C8">
              <w:rPr>
                <w:rFonts w:ascii="Times New Roman" w:hAnsi="Times New Roman" w:cs="Arial"/>
                <w:spacing w:val="-10"/>
                <w:sz w:val="21"/>
                <w:szCs w:val="21"/>
              </w:rPr>
              <w:t>đại</w:t>
            </w:r>
            <w:proofErr w:type="spellEnd"/>
            <w:r w:rsidRPr="00BC25C8">
              <w:rPr>
                <w:rFonts w:ascii="Times New Roman" w:hAnsi="Times New Roman" w:cs="Arial"/>
                <w:spacing w:val="-10"/>
                <w:sz w:val="21"/>
                <w:szCs w:val="21"/>
              </w:rPr>
              <w:t xml:space="preserve"> </w:t>
            </w:r>
            <w:proofErr w:type="spellStart"/>
            <w:r w:rsidRPr="00BC25C8">
              <w:rPr>
                <w:rFonts w:ascii="Times New Roman" w:hAnsi="Times New Roman" w:cs="Arial"/>
                <w:spacing w:val="-10"/>
                <w:sz w:val="21"/>
                <w:szCs w:val="21"/>
              </w:rPr>
              <w:t>diện</w:t>
            </w:r>
            <w:proofErr w:type="spellEnd"/>
          </w:p>
        </w:tc>
        <w:tc>
          <w:tcPr>
            <w:tcW w:w="1614" w:type="pct"/>
            <w:gridSpan w:val="2"/>
            <w:tcBorders>
              <w:top w:val="single" w:color="auto" w:sz="6" w:space="0"/>
              <w:left w:val="single" w:color="auto" w:sz="6" w:space="0"/>
              <w:bottom w:val="single" w:color="auto" w:sz="6" w:space="0"/>
              <w:right w:val="single" w:color="auto" w:sz="6" w:space="0"/>
            </w:tcBorders>
            <w:vAlign w:val="center"/>
          </w:tcPr>
          <w:p w:rsidRPr="00822A6B" w:rsidR="003134EE" w:rsidP="006354A1" w:rsidRDefault="00DA30FC" w14:paraId="13DDDE9B" w14:textId="77777777">
            <w:pPr>
              <w:spacing w:line="220" w:lineRule="exact"/>
              <w:ind w:left="57" w:right="57"/>
              <w:jc w:val="center"/>
              <w:rPr>
                <w:rFonts w:ascii="Times New Roman" w:hAnsi="Times New Roman" w:cs="Arial"/>
                <w:sz w:val="21"/>
                <w:szCs w:val="21"/>
              </w:rPr>
            </w:pPr>
            <w:r w:rsidRPr="00822A6B">
              <w:rPr>
                <w:rFonts w:hint="eastAsia" w:ascii="Times New Roman" w:hAnsi="Times New Roman" w:cs="Arial"/>
                <w:sz w:val="21"/>
                <w:szCs w:val="21"/>
              </w:rPr>
              <w:t>(2)</w:t>
            </w:r>
            <w:r w:rsidRPr="00822A6B" w:rsidR="003134EE">
              <w:rPr>
                <w:rFonts w:hint="eastAsia" w:ascii="Times New Roman" w:hAnsi="Times New Roman" w:cs="Arial"/>
                <w:sz w:val="21"/>
                <w:szCs w:val="21"/>
              </w:rPr>
              <w:t xml:space="preserve"> </w:t>
            </w:r>
            <w:r w:rsidRPr="00822A6B" w:rsidR="00777574">
              <w:rPr>
                <w:rFonts w:ascii="Times New Roman" w:hAnsi="Times New Roman" w:cs="Arial"/>
                <w:sz w:val="21"/>
                <w:szCs w:val="21"/>
              </w:rPr>
              <w:t>事業担当責任者</w:t>
            </w:r>
          </w:p>
          <w:p w:rsidRPr="00822A6B" w:rsidR="00777574" w:rsidP="006354A1" w:rsidRDefault="00BC25C8" w14:paraId="41B18C38" w14:textId="77777777">
            <w:pPr>
              <w:spacing w:line="220" w:lineRule="exact"/>
              <w:ind w:left="57" w:right="57"/>
              <w:jc w:val="center"/>
              <w:rPr>
                <w:rFonts w:ascii="Times New Roman" w:hAnsi="Times New Roman" w:cs="Arial"/>
                <w:sz w:val="21"/>
                <w:szCs w:val="21"/>
              </w:rPr>
            </w:pPr>
            <w:proofErr w:type="spellStart"/>
            <w:r w:rsidRPr="00BC25C8">
              <w:rPr>
                <w:rFonts w:ascii="Times New Roman" w:hAnsi="Times New Roman" w:cs="Arial"/>
                <w:sz w:val="21"/>
                <w:szCs w:val="21"/>
              </w:rPr>
              <w:t>Ng</w:t>
            </w:r>
            <w:r w:rsidRPr="00BC25C8">
              <w:rPr>
                <w:rFonts w:hint="cs" w:ascii="Times New Roman" w:hAnsi="Times New Roman" w:cs="Arial"/>
                <w:sz w:val="21"/>
                <w:szCs w:val="21"/>
              </w:rPr>
              <w:t>ư</w:t>
            </w:r>
            <w:r w:rsidRPr="00BC25C8">
              <w:rPr>
                <w:rFonts w:ascii="Times New Roman" w:hAnsi="Times New Roman" w:cs="Arial"/>
                <w:sz w:val="21"/>
                <w:szCs w:val="21"/>
              </w:rPr>
              <w:t>ời</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phụ</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trách</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thực</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hiện</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dự</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án</w:t>
            </w:r>
            <w:proofErr w:type="spellEnd"/>
          </w:p>
        </w:tc>
        <w:tc>
          <w:tcPr>
            <w:tcW w:w="1123" w:type="pct"/>
            <w:gridSpan w:val="2"/>
            <w:tcBorders>
              <w:top w:val="single" w:color="auto" w:sz="6" w:space="0"/>
              <w:left w:val="single" w:color="auto" w:sz="6" w:space="0"/>
              <w:bottom w:val="single" w:color="auto" w:sz="6" w:space="0"/>
              <w:right w:val="single" w:color="auto" w:sz="6" w:space="0"/>
            </w:tcBorders>
            <w:vAlign w:val="center"/>
          </w:tcPr>
          <w:p w:rsidRPr="00822A6B" w:rsidR="003134EE" w:rsidP="006354A1" w:rsidRDefault="00DA30FC" w14:paraId="535D04C1" w14:textId="77777777">
            <w:pPr>
              <w:spacing w:line="220" w:lineRule="exact"/>
              <w:ind w:left="28" w:right="28"/>
              <w:jc w:val="center"/>
              <w:rPr>
                <w:rFonts w:ascii="Times New Roman" w:hAnsi="Times New Roman" w:cs="Arial"/>
                <w:sz w:val="21"/>
                <w:szCs w:val="21"/>
              </w:rPr>
            </w:pPr>
            <w:r w:rsidRPr="00822A6B">
              <w:rPr>
                <w:rFonts w:hint="eastAsia" w:ascii="Times New Roman" w:hAnsi="Times New Roman" w:cs="Arial"/>
                <w:sz w:val="21"/>
                <w:szCs w:val="21"/>
              </w:rPr>
              <w:t>(3)</w:t>
            </w:r>
            <w:r w:rsidRPr="00822A6B" w:rsidR="003134EE">
              <w:rPr>
                <w:rFonts w:hint="eastAsia" w:ascii="Times New Roman" w:hAnsi="Times New Roman" w:cs="Arial"/>
                <w:sz w:val="21"/>
                <w:szCs w:val="21"/>
              </w:rPr>
              <w:t xml:space="preserve"> </w:t>
            </w:r>
            <w:r w:rsidRPr="00822A6B" w:rsidR="00777574">
              <w:rPr>
                <w:rFonts w:ascii="Times New Roman" w:hAnsi="Times New Roman" w:cs="Arial"/>
                <w:sz w:val="21"/>
                <w:szCs w:val="21"/>
              </w:rPr>
              <w:t>経理責任者</w:t>
            </w:r>
          </w:p>
          <w:p w:rsidRPr="00822A6B" w:rsidR="00777574" w:rsidP="006354A1" w:rsidRDefault="00BC25C8" w14:paraId="328C33BC" w14:textId="77777777">
            <w:pPr>
              <w:spacing w:line="220" w:lineRule="exact"/>
              <w:ind w:left="28" w:right="28"/>
              <w:jc w:val="center"/>
              <w:rPr>
                <w:rFonts w:ascii="Times New Roman" w:hAnsi="Times New Roman" w:cs="Arial"/>
                <w:w w:val="90"/>
                <w:sz w:val="21"/>
                <w:szCs w:val="21"/>
              </w:rPr>
            </w:pPr>
            <w:proofErr w:type="spellStart"/>
            <w:r w:rsidRPr="00BC25C8">
              <w:rPr>
                <w:rFonts w:ascii="Times New Roman" w:hAnsi="Times New Roman" w:cs="Arial"/>
                <w:sz w:val="21"/>
                <w:szCs w:val="21"/>
              </w:rPr>
              <w:t>Kế</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toán</w:t>
            </w:r>
            <w:proofErr w:type="spellEnd"/>
          </w:p>
        </w:tc>
      </w:tr>
      <w:tr w:rsidRPr="00822A6B" w:rsidR="00BC25C8" w:rsidTr="00BC25C8" w14:paraId="091D4400" w14:textId="77777777">
        <w:trPr>
          <w:cantSplit/>
          <w:trHeight w:val="20"/>
        </w:trPr>
        <w:tc>
          <w:tcPr>
            <w:tcW w:w="796" w:type="pct"/>
            <w:tcBorders>
              <w:top w:val="single" w:color="auto" w:sz="6" w:space="0"/>
              <w:left w:val="single" w:color="auto" w:sz="6" w:space="0"/>
              <w:bottom w:val="single" w:color="auto" w:sz="6" w:space="0"/>
              <w:right w:val="single" w:color="auto" w:sz="6" w:space="0"/>
            </w:tcBorders>
            <w:vAlign w:val="center"/>
          </w:tcPr>
          <w:p w:rsidRPr="00822A6B" w:rsidR="00007D9D" w:rsidP="006354A1" w:rsidRDefault="00007D9D" w14:paraId="4CEEDC87" w14:textId="77777777">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氏</w:t>
            </w:r>
            <w:r w:rsidRPr="00822A6B">
              <w:rPr>
                <w:rFonts w:ascii="Times New Roman" w:hAnsi="Times New Roman" w:cs="Arial"/>
                <w:sz w:val="21"/>
                <w:szCs w:val="21"/>
              </w:rPr>
              <w:t xml:space="preserve">  </w:t>
            </w:r>
            <w:r w:rsidRPr="00822A6B">
              <w:rPr>
                <w:rFonts w:ascii="Times New Roman" w:hAnsi="Times New Roman" w:cs="Arial"/>
                <w:sz w:val="21"/>
                <w:szCs w:val="21"/>
              </w:rPr>
              <w:t>名</w:t>
            </w:r>
          </w:p>
          <w:p w:rsidRPr="00822A6B" w:rsidR="00007D9D" w:rsidP="006354A1" w:rsidRDefault="00007D9D" w14:paraId="028EFC8A" w14:textId="77777777">
            <w:pPr>
              <w:spacing w:line="220" w:lineRule="exact"/>
              <w:ind w:left="57" w:right="57"/>
              <w:jc w:val="center"/>
              <w:rPr>
                <w:rFonts w:ascii="Times New Roman" w:hAnsi="Times New Roman" w:cs="Arial"/>
                <w:b/>
                <w:sz w:val="21"/>
                <w:szCs w:val="21"/>
              </w:rPr>
            </w:pPr>
            <w:r w:rsidRPr="00822A6B">
              <w:rPr>
                <w:rFonts w:ascii="Times New Roman" w:hAnsi="Times New Roman" w:cs="Arial"/>
                <w:sz w:val="21"/>
                <w:szCs w:val="21"/>
              </w:rPr>
              <w:t>Name</w:t>
            </w:r>
          </w:p>
        </w:tc>
        <w:tc>
          <w:tcPr>
            <w:tcW w:w="470" w:type="pct"/>
            <w:tcBorders>
              <w:top w:val="single" w:color="auto" w:sz="6" w:space="0"/>
              <w:left w:val="single" w:color="auto" w:sz="6" w:space="0"/>
              <w:bottom w:val="single" w:color="auto" w:sz="6" w:space="0"/>
              <w:right w:val="nil"/>
            </w:tcBorders>
            <w:shd w:val="clear" w:color="auto" w:fill="FFFFCC"/>
            <w:vAlign w:val="center"/>
          </w:tcPr>
          <w:p w:rsidRPr="00822A6B" w:rsidR="00007D9D" w:rsidP="00BC25C8" w:rsidRDefault="00000000" w14:paraId="427AF746" w14:textId="17DF4B66">
            <w:pPr>
              <w:spacing w:line="220" w:lineRule="exact"/>
              <w:ind w:left="58" w:leftChars="30" w:right="-414"/>
              <w:rPr>
                <w:rFonts w:ascii="Times New Roman" w:hAnsi="Times New Roman" w:cs="Arial"/>
                <w:sz w:val="21"/>
                <w:szCs w:val="21"/>
              </w:rPr>
            </w:pPr>
            <w:sdt>
              <w:sdtPr>
                <w:rPr>
                  <w:rFonts w:ascii="Times New Roman" w:hAnsi="Times New Roman" w:cs="Arial"/>
                  <w:sz w:val="21"/>
                  <w:szCs w:val="21"/>
                </w:rPr>
                <w:id w:val="-694306868"/>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Prof.</w:t>
            </w:r>
          </w:p>
          <w:p w:rsidRPr="00822A6B" w:rsidR="00007D9D" w:rsidP="00BC25C8" w:rsidRDefault="00000000" w14:paraId="026D1AAB" w14:textId="64ABEFD1">
            <w:pPr>
              <w:spacing w:line="220" w:lineRule="exact"/>
              <w:ind w:left="58" w:leftChars="30" w:right="-414"/>
              <w:rPr>
                <w:rFonts w:ascii="Times New Roman" w:hAnsi="Times New Roman" w:cs="Arial"/>
                <w:sz w:val="21"/>
                <w:szCs w:val="21"/>
              </w:rPr>
            </w:pPr>
            <w:sdt>
              <w:sdtPr>
                <w:rPr>
                  <w:rFonts w:ascii="Times New Roman" w:hAnsi="Times New Roman" w:cs="Arial"/>
                  <w:sz w:val="21"/>
                  <w:szCs w:val="21"/>
                </w:rPr>
                <w:id w:val="-2130766864"/>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Dr.</w:t>
            </w:r>
          </w:p>
          <w:p w:rsidRPr="00822A6B" w:rsidR="00007D9D" w:rsidP="00BC25C8" w:rsidRDefault="00000000" w14:paraId="2EA4BB42" w14:textId="123C07B8">
            <w:pPr>
              <w:spacing w:line="220" w:lineRule="exact"/>
              <w:ind w:left="58" w:leftChars="30" w:right="-414"/>
              <w:rPr>
                <w:rFonts w:ascii="Times New Roman" w:hAnsi="Times New Roman" w:cs="Arial"/>
                <w:sz w:val="21"/>
                <w:szCs w:val="21"/>
              </w:rPr>
            </w:pPr>
            <w:sdt>
              <w:sdtPr>
                <w:rPr>
                  <w:rFonts w:ascii="Times New Roman" w:hAnsi="Times New Roman" w:cs="Arial"/>
                  <w:sz w:val="21"/>
                  <w:szCs w:val="21"/>
                </w:rPr>
                <w:id w:val="-637185099"/>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Mr.</w:t>
            </w:r>
          </w:p>
          <w:p w:rsidRPr="00822A6B" w:rsidR="00007D9D" w:rsidP="00BC25C8" w:rsidRDefault="00000000" w14:paraId="00B0A21B" w14:textId="2C0A146A">
            <w:pPr>
              <w:spacing w:line="220" w:lineRule="exact"/>
              <w:ind w:left="58" w:leftChars="30" w:right="-414"/>
              <w:rPr>
                <w:rFonts w:ascii="Times New Roman" w:hAnsi="Times New Roman" w:cs="Arial"/>
                <w:sz w:val="21"/>
                <w:szCs w:val="21"/>
              </w:rPr>
            </w:pPr>
            <w:sdt>
              <w:sdtPr>
                <w:rPr>
                  <w:rFonts w:ascii="Times New Roman" w:hAnsi="Times New Roman" w:cs="Arial"/>
                  <w:sz w:val="21"/>
                  <w:szCs w:val="21"/>
                </w:rPr>
                <w:id w:val="-2101480824"/>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Ms.</w:t>
            </w:r>
          </w:p>
        </w:tc>
        <w:tc>
          <w:tcPr>
            <w:tcW w:w="998" w:type="pct"/>
            <w:tcBorders>
              <w:top w:val="single" w:color="auto" w:sz="6" w:space="0"/>
              <w:left w:val="nil"/>
              <w:bottom w:val="single" w:color="auto" w:sz="6" w:space="0"/>
              <w:right w:val="single" w:color="auto" w:sz="6" w:space="0"/>
            </w:tcBorders>
            <w:shd w:val="clear" w:color="auto" w:fill="FFFFCC"/>
            <w:vAlign w:val="center"/>
          </w:tcPr>
          <w:p w:rsidRPr="00822A6B" w:rsidR="00747499" w:rsidP="00BC25C8" w:rsidRDefault="00747499" w14:paraId="1347A919" w14:textId="77777777">
            <w:pPr>
              <w:spacing w:line="220" w:lineRule="exact"/>
              <w:ind w:right="-414"/>
              <w:rPr>
                <w:rFonts w:ascii="Times New Roman" w:hAnsi="Times New Roman" w:cs="Arial"/>
                <w:sz w:val="21"/>
                <w:szCs w:val="21"/>
              </w:rPr>
            </w:pPr>
          </w:p>
        </w:tc>
        <w:tc>
          <w:tcPr>
            <w:tcW w:w="625" w:type="pct"/>
            <w:tcBorders>
              <w:top w:val="single" w:color="auto" w:sz="6" w:space="0"/>
              <w:left w:val="single" w:color="auto" w:sz="6" w:space="0"/>
              <w:bottom w:val="single" w:color="auto" w:sz="6" w:space="0"/>
              <w:right w:val="nil"/>
            </w:tcBorders>
            <w:shd w:val="clear" w:color="auto" w:fill="FFFFCC"/>
            <w:vAlign w:val="center"/>
          </w:tcPr>
          <w:p w:rsidRPr="00822A6B" w:rsidR="00007D9D" w:rsidP="006354A1" w:rsidRDefault="00000000" w14:paraId="3F2EDBE8" w14:textId="696FB85C">
            <w:pPr>
              <w:spacing w:line="220" w:lineRule="exact"/>
              <w:ind w:left="58" w:leftChars="30"/>
              <w:rPr>
                <w:rFonts w:ascii="Times New Roman" w:hAnsi="Times New Roman" w:cs="Arial"/>
                <w:sz w:val="21"/>
                <w:szCs w:val="21"/>
              </w:rPr>
            </w:pPr>
            <w:sdt>
              <w:sdtPr>
                <w:rPr>
                  <w:rFonts w:ascii="Times New Roman" w:hAnsi="Times New Roman" w:cs="Arial"/>
                  <w:sz w:val="21"/>
                  <w:szCs w:val="21"/>
                </w:rPr>
                <w:id w:val="1924373217"/>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Prof.</w:t>
            </w:r>
          </w:p>
          <w:p w:rsidRPr="00822A6B" w:rsidR="00007D9D" w:rsidP="006354A1" w:rsidRDefault="00000000" w14:paraId="03B71EA0" w14:textId="423C3072">
            <w:pPr>
              <w:spacing w:line="220" w:lineRule="exact"/>
              <w:ind w:left="58" w:leftChars="30"/>
              <w:rPr>
                <w:rFonts w:ascii="Times New Roman" w:hAnsi="Times New Roman" w:cs="Arial"/>
                <w:sz w:val="21"/>
                <w:szCs w:val="21"/>
              </w:rPr>
            </w:pPr>
            <w:sdt>
              <w:sdtPr>
                <w:rPr>
                  <w:rFonts w:ascii="Times New Roman" w:hAnsi="Times New Roman" w:cs="Arial"/>
                  <w:sz w:val="21"/>
                  <w:szCs w:val="21"/>
                </w:rPr>
                <w:id w:val="-1874983319"/>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Dr.</w:t>
            </w:r>
          </w:p>
          <w:p w:rsidRPr="00822A6B" w:rsidR="00007D9D" w:rsidP="006354A1" w:rsidRDefault="00000000" w14:paraId="231E98EC" w14:textId="05DCF418">
            <w:pPr>
              <w:spacing w:line="220" w:lineRule="exact"/>
              <w:ind w:left="58" w:leftChars="30"/>
              <w:rPr>
                <w:rFonts w:ascii="Times New Roman" w:hAnsi="Times New Roman" w:cs="Arial"/>
                <w:sz w:val="21"/>
                <w:szCs w:val="21"/>
              </w:rPr>
            </w:pPr>
            <w:sdt>
              <w:sdtPr>
                <w:rPr>
                  <w:rFonts w:ascii="Times New Roman" w:hAnsi="Times New Roman" w:cs="Arial"/>
                  <w:sz w:val="21"/>
                  <w:szCs w:val="21"/>
                </w:rPr>
                <w:id w:val="1920898063"/>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Mr.</w:t>
            </w:r>
          </w:p>
          <w:p w:rsidRPr="00822A6B" w:rsidR="00007D9D" w:rsidP="006354A1" w:rsidRDefault="00000000" w14:paraId="67DD636F" w14:textId="4EB08246">
            <w:pPr>
              <w:spacing w:line="220" w:lineRule="exact"/>
              <w:ind w:left="58" w:leftChars="30" w:right="28"/>
              <w:rPr>
                <w:rFonts w:ascii="Times New Roman" w:hAnsi="Times New Roman" w:cs="Arial"/>
                <w:sz w:val="21"/>
                <w:szCs w:val="21"/>
              </w:rPr>
            </w:pPr>
            <w:sdt>
              <w:sdtPr>
                <w:rPr>
                  <w:rFonts w:ascii="Times New Roman" w:hAnsi="Times New Roman" w:cs="Arial"/>
                  <w:sz w:val="21"/>
                  <w:szCs w:val="21"/>
                </w:rPr>
                <w:id w:val="1787387668"/>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Ms.</w:t>
            </w:r>
          </w:p>
        </w:tc>
        <w:tc>
          <w:tcPr>
            <w:tcW w:w="989" w:type="pct"/>
            <w:tcBorders>
              <w:top w:val="single" w:color="auto" w:sz="6" w:space="0"/>
              <w:left w:val="nil"/>
              <w:bottom w:val="single" w:color="auto" w:sz="6" w:space="0"/>
              <w:right w:val="single" w:color="auto" w:sz="6" w:space="0"/>
            </w:tcBorders>
            <w:shd w:val="clear" w:color="auto" w:fill="FFFFCC"/>
            <w:vAlign w:val="center"/>
          </w:tcPr>
          <w:p w:rsidRPr="00822A6B" w:rsidR="00007D9D" w:rsidP="006354A1" w:rsidRDefault="00007D9D" w14:paraId="333C8107" w14:textId="77777777">
            <w:pPr>
              <w:spacing w:line="220" w:lineRule="exact"/>
              <w:ind w:left="58" w:leftChars="30" w:right="28"/>
              <w:rPr>
                <w:rFonts w:ascii="Times New Roman" w:hAnsi="Times New Roman" w:cs="Arial"/>
                <w:sz w:val="21"/>
                <w:szCs w:val="21"/>
              </w:rPr>
            </w:pPr>
          </w:p>
        </w:tc>
        <w:tc>
          <w:tcPr>
            <w:tcW w:w="533" w:type="pct"/>
            <w:tcBorders>
              <w:top w:val="single" w:color="auto" w:sz="6" w:space="0"/>
              <w:left w:val="single" w:color="auto" w:sz="6" w:space="0"/>
              <w:bottom w:val="single" w:color="auto" w:sz="6" w:space="0"/>
              <w:right w:val="nil"/>
            </w:tcBorders>
            <w:shd w:val="clear" w:color="auto" w:fill="FFFFCC"/>
            <w:vAlign w:val="center"/>
          </w:tcPr>
          <w:p w:rsidRPr="00822A6B" w:rsidR="00007D9D" w:rsidP="006354A1" w:rsidRDefault="00000000" w14:paraId="332EAC01" w14:textId="062C9649">
            <w:pPr>
              <w:spacing w:line="220" w:lineRule="exact"/>
              <w:ind w:left="58" w:leftChars="30"/>
              <w:rPr>
                <w:rFonts w:ascii="Times New Roman" w:hAnsi="Times New Roman" w:cs="Arial"/>
                <w:sz w:val="21"/>
                <w:szCs w:val="21"/>
              </w:rPr>
            </w:pPr>
            <w:sdt>
              <w:sdtPr>
                <w:rPr>
                  <w:rFonts w:ascii="Times New Roman" w:hAnsi="Times New Roman" w:cs="Arial"/>
                  <w:sz w:val="21"/>
                  <w:szCs w:val="21"/>
                </w:rPr>
                <w:id w:val="1956821242"/>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Prof.</w:t>
            </w:r>
          </w:p>
          <w:p w:rsidRPr="00822A6B" w:rsidR="00007D9D" w:rsidP="006354A1" w:rsidRDefault="00000000" w14:paraId="208980A0" w14:textId="220CBD66">
            <w:pPr>
              <w:spacing w:line="220" w:lineRule="exact"/>
              <w:ind w:left="58" w:leftChars="30"/>
              <w:rPr>
                <w:rFonts w:ascii="Times New Roman" w:hAnsi="Times New Roman" w:cs="Arial"/>
                <w:sz w:val="21"/>
                <w:szCs w:val="21"/>
              </w:rPr>
            </w:pPr>
            <w:sdt>
              <w:sdtPr>
                <w:rPr>
                  <w:rFonts w:ascii="Times New Roman" w:hAnsi="Times New Roman" w:cs="Arial"/>
                  <w:sz w:val="21"/>
                  <w:szCs w:val="21"/>
                </w:rPr>
                <w:id w:val="-19782184"/>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Dr.</w:t>
            </w:r>
          </w:p>
          <w:p w:rsidRPr="00822A6B" w:rsidR="00007D9D" w:rsidP="006354A1" w:rsidRDefault="00000000" w14:paraId="561840EE" w14:textId="2679D475">
            <w:pPr>
              <w:spacing w:line="220" w:lineRule="exact"/>
              <w:ind w:left="58" w:leftChars="30"/>
              <w:rPr>
                <w:rFonts w:ascii="Times New Roman" w:hAnsi="Times New Roman" w:cs="Arial"/>
                <w:sz w:val="21"/>
                <w:szCs w:val="21"/>
              </w:rPr>
            </w:pPr>
            <w:sdt>
              <w:sdtPr>
                <w:rPr>
                  <w:rFonts w:ascii="Times New Roman" w:hAnsi="Times New Roman" w:cs="Arial"/>
                  <w:sz w:val="21"/>
                  <w:szCs w:val="21"/>
                </w:rPr>
                <w:id w:val="1653946302"/>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Mr.</w:t>
            </w:r>
          </w:p>
          <w:p w:rsidRPr="00822A6B" w:rsidR="00007D9D" w:rsidP="006354A1" w:rsidRDefault="00000000" w14:paraId="7B7FDD3F" w14:textId="5975FE7D">
            <w:pPr>
              <w:spacing w:line="220" w:lineRule="exact"/>
              <w:ind w:left="58" w:leftChars="30" w:right="28"/>
              <w:rPr>
                <w:rFonts w:ascii="Times New Roman" w:hAnsi="Times New Roman" w:cs="Arial"/>
                <w:sz w:val="21"/>
                <w:szCs w:val="21"/>
              </w:rPr>
            </w:pPr>
            <w:sdt>
              <w:sdtPr>
                <w:rPr>
                  <w:rFonts w:ascii="Times New Roman" w:hAnsi="Times New Roman" w:cs="Arial"/>
                  <w:sz w:val="21"/>
                  <w:szCs w:val="21"/>
                </w:rPr>
                <w:id w:val="1394546950"/>
                <w14:checkbox>
                  <w14:checked w14:val="0"/>
                  <w14:checkedState w14:val="2612" w14:font="MS Gothic"/>
                  <w14:uncheckedState w14:val="2610" w14:font="MS Gothic"/>
                </w14:checkbox>
              </w:sdtPr>
              <w:sdtContent>
                <w:r w:rsidR="00192E21">
                  <w:rPr>
                    <w:rFonts w:hint="eastAsia" w:ascii="MS Gothic" w:hAnsi="MS Gothic" w:eastAsia="MS Gothic" w:cs="Arial"/>
                    <w:sz w:val="21"/>
                    <w:szCs w:val="21"/>
                  </w:rPr>
                  <w:t>☐</w:t>
                </w:r>
              </w:sdtContent>
            </w:sdt>
            <w:r w:rsidRPr="00822A6B" w:rsidR="00007D9D">
              <w:rPr>
                <w:rFonts w:ascii="Times New Roman" w:hAnsi="Times New Roman" w:cs="Arial"/>
                <w:sz w:val="21"/>
                <w:szCs w:val="21"/>
              </w:rPr>
              <w:t>Ms.</w:t>
            </w:r>
          </w:p>
        </w:tc>
        <w:tc>
          <w:tcPr>
            <w:tcW w:w="589" w:type="pct"/>
            <w:tcBorders>
              <w:top w:val="single" w:color="auto" w:sz="6" w:space="0"/>
              <w:left w:val="nil"/>
              <w:bottom w:val="single" w:color="auto" w:sz="6" w:space="0"/>
              <w:right w:val="single" w:color="auto" w:sz="6" w:space="0"/>
            </w:tcBorders>
            <w:shd w:val="clear" w:color="auto" w:fill="FFFFCC"/>
            <w:vAlign w:val="center"/>
          </w:tcPr>
          <w:p w:rsidRPr="00822A6B" w:rsidR="00007D9D" w:rsidP="006354A1" w:rsidRDefault="00007D9D" w14:paraId="7357C494" w14:textId="77777777">
            <w:pPr>
              <w:spacing w:line="220" w:lineRule="exact"/>
              <w:ind w:left="58" w:leftChars="30" w:right="28"/>
              <w:rPr>
                <w:rFonts w:ascii="Times New Roman" w:hAnsi="Times New Roman" w:cs="Arial"/>
                <w:sz w:val="21"/>
                <w:szCs w:val="21"/>
              </w:rPr>
            </w:pPr>
          </w:p>
        </w:tc>
      </w:tr>
      <w:tr w:rsidRPr="00822A6B" w:rsidR="00BC25C8" w:rsidTr="00BC25C8" w14:paraId="6D1D1E96" w14:textId="77777777">
        <w:trPr>
          <w:cantSplit/>
          <w:trHeight w:val="20"/>
        </w:trPr>
        <w:tc>
          <w:tcPr>
            <w:tcW w:w="796" w:type="pct"/>
            <w:tcBorders>
              <w:top w:val="single" w:color="auto" w:sz="6" w:space="0"/>
              <w:left w:val="single" w:color="auto" w:sz="6" w:space="0"/>
              <w:right w:val="single" w:color="auto" w:sz="6" w:space="0"/>
            </w:tcBorders>
            <w:vAlign w:val="center"/>
          </w:tcPr>
          <w:p w:rsidRPr="00822A6B" w:rsidR="00007D9D" w:rsidP="006354A1" w:rsidRDefault="00AB709B" w14:paraId="42C66C92" w14:textId="77777777">
            <w:pPr>
              <w:spacing w:line="220" w:lineRule="exact"/>
              <w:ind w:left="21" w:leftChars="11" w:firstLine="29" w:firstLineChars="13"/>
              <w:jc w:val="center"/>
              <w:rPr>
                <w:rFonts w:ascii="Times New Roman" w:hAnsi="Times New Roman" w:cs="Arial"/>
                <w:sz w:val="21"/>
                <w:szCs w:val="21"/>
              </w:rPr>
            </w:pPr>
            <w:r w:rsidRPr="00822A6B">
              <w:rPr>
                <w:rFonts w:hint="eastAsia" w:ascii="Times New Roman" w:hAnsi="Times New Roman" w:cs="Arial"/>
                <w:sz w:val="21"/>
                <w:szCs w:val="21"/>
              </w:rPr>
              <w:t>役職</w:t>
            </w:r>
          </w:p>
          <w:p w:rsidRPr="00822A6B" w:rsidR="00007D9D" w:rsidP="00A60E7B" w:rsidRDefault="00BC25C8" w14:paraId="513FFC33" w14:textId="77777777">
            <w:pPr>
              <w:spacing w:line="220" w:lineRule="exact"/>
              <w:ind w:left="21" w:leftChars="11" w:firstLine="29" w:firstLineChars="13"/>
              <w:jc w:val="center"/>
              <w:rPr>
                <w:rFonts w:ascii="Times New Roman" w:hAnsi="Times New Roman" w:cs="Arial"/>
                <w:sz w:val="21"/>
                <w:szCs w:val="21"/>
              </w:rPr>
            </w:pPr>
            <w:proofErr w:type="spellStart"/>
            <w:r>
              <w:rPr>
                <w:rFonts w:ascii="Times New Roman" w:hAnsi="Times New Roman" w:cs="Arial"/>
                <w:sz w:val="21"/>
                <w:szCs w:val="21"/>
              </w:rPr>
              <w:t>Chức</w:t>
            </w:r>
            <w:proofErr w:type="spellEnd"/>
            <w:r>
              <w:rPr>
                <w:rFonts w:ascii="Times New Roman" w:hAnsi="Times New Roman" w:cs="Arial"/>
                <w:sz w:val="21"/>
                <w:szCs w:val="21"/>
              </w:rPr>
              <w:t xml:space="preserve"> </w:t>
            </w:r>
            <w:proofErr w:type="spellStart"/>
            <w:r w:rsidR="00A60E7B">
              <w:rPr>
                <w:rFonts w:ascii="Times New Roman" w:hAnsi="Times New Roman" w:cs="Arial"/>
                <w:sz w:val="21"/>
                <w:szCs w:val="21"/>
              </w:rPr>
              <w:t>danh</w:t>
            </w:r>
            <w:proofErr w:type="spellEnd"/>
          </w:p>
        </w:tc>
        <w:tc>
          <w:tcPr>
            <w:tcW w:w="1468" w:type="pct"/>
            <w:gridSpan w:val="2"/>
            <w:tcBorders>
              <w:top w:val="single" w:color="auto" w:sz="6" w:space="0"/>
              <w:left w:val="single" w:color="auto" w:sz="6" w:space="0"/>
              <w:bottom w:val="nil"/>
              <w:right w:val="single" w:color="auto" w:sz="6" w:space="0"/>
            </w:tcBorders>
            <w:shd w:val="clear" w:color="auto" w:fill="FFFFCC"/>
            <w:vAlign w:val="center"/>
          </w:tcPr>
          <w:p w:rsidRPr="00822A6B" w:rsidR="00007D9D" w:rsidP="006354A1" w:rsidRDefault="00007D9D" w14:paraId="1EBAFE3B" w14:textId="77777777">
            <w:pPr>
              <w:spacing w:line="220" w:lineRule="exact"/>
              <w:ind w:left="58" w:leftChars="30"/>
              <w:rPr>
                <w:rFonts w:ascii="Times New Roman" w:hAnsi="Times New Roman" w:cs="Arial"/>
                <w:sz w:val="21"/>
                <w:szCs w:val="21"/>
              </w:rPr>
            </w:pPr>
          </w:p>
        </w:tc>
        <w:tc>
          <w:tcPr>
            <w:tcW w:w="1614" w:type="pct"/>
            <w:gridSpan w:val="2"/>
            <w:tcBorders>
              <w:top w:val="single" w:color="auto" w:sz="6" w:space="0"/>
              <w:left w:val="single" w:color="auto" w:sz="6" w:space="0"/>
              <w:bottom w:val="nil"/>
              <w:right w:val="single" w:color="auto" w:sz="6" w:space="0"/>
            </w:tcBorders>
            <w:shd w:val="clear" w:color="auto" w:fill="FFFFCC"/>
            <w:vAlign w:val="center"/>
          </w:tcPr>
          <w:p w:rsidRPr="00822A6B" w:rsidR="00007D9D" w:rsidP="006354A1" w:rsidRDefault="00007D9D" w14:paraId="06B7DEC6" w14:textId="77777777">
            <w:pPr>
              <w:spacing w:line="220" w:lineRule="exact"/>
              <w:ind w:left="58" w:leftChars="30"/>
              <w:rPr>
                <w:rFonts w:ascii="Times New Roman" w:hAnsi="Times New Roman" w:cs="Arial"/>
                <w:sz w:val="21"/>
                <w:szCs w:val="21"/>
              </w:rPr>
            </w:pPr>
          </w:p>
        </w:tc>
        <w:tc>
          <w:tcPr>
            <w:tcW w:w="1123" w:type="pct"/>
            <w:gridSpan w:val="2"/>
            <w:tcBorders>
              <w:top w:val="single" w:color="auto" w:sz="6" w:space="0"/>
              <w:left w:val="single" w:color="auto" w:sz="6" w:space="0"/>
              <w:bottom w:val="nil"/>
              <w:right w:val="single" w:color="auto" w:sz="6" w:space="0"/>
            </w:tcBorders>
            <w:shd w:val="clear" w:color="auto" w:fill="FFFFCC"/>
            <w:vAlign w:val="center"/>
          </w:tcPr>
          <w:p w:rsidRPr="00822A6B" w:rsidR="00007D9D" w:rsidP="006354A1" w:rsidRDefault="00007D9D" w14:paraId="56EA1464" w14:textId="77777777">
            <w:pPr>
              <w:spacing w:line="220" w:lineRule="exact"/>
              <w:ind w:left="58" w:leftChars="30"/>
              <w:rPr>
                <w:rFonts w:ascii="Times New Roman" w:hAnsi="Times New Roman" w:cs="Arial"/>
                <w:sz w:val="21"/>
                <w:szCs w:val="21"/>
              </w:rPr>
            </w:pPr>
          </w:p>
        </w:tc>
      </w:tr>
      <w:tr w:rsidRPr="00822A6B" w:rsidR="00BC25C8" w:rsidTr="00BC25C8" w14:paraId="1EAE70A6" w14:textId="77777777">
        <w:trPr>
          <w:cantSplit/>
          <w:trHeight w:val="20"/>
        </w:trPr>
        <w:tc>
          <w:tcPr>
            <w:tcW w:w="796" w:type="pct"/>
            <w:tcBorders>
              <w:top w:val="single" w:color="auto" w:sz="6" w:space="0"/>
              <w:left w:val="single" w:color="auto" w:sz="6" w:space="0"/>
              <w:bottom w:val="single" w:color="auto" w:sz="6" w:space="0"/>
              <w:right w:val="single" w:color="auto" w:sz="6" w:space="0"/>
            </w:tcBorders>
            <w:vAlign w:val="center"/>
          </w:tcPr>
          <w:p w:rsidRPr="00822A6B" w:rsidR="00483522" w:rsidP="00BC25C8" w:rsidRDefault="00483522" w14:paraId="112B4DAA" w14:textId="77777777">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署</w:t>
            </w:r>
            <w:r w:rsidRPr="00822A6B">
              <w:rPr>
                <w:rFonts w:ascii="Times New Roman" w:hAnsi="Times New Roman" w:cs="Arial"/>
                <w:sz w:val="21"/>
                <w:szCs w:val="21"/>
              </w:rPr>
              <w:t xml:space="preserve">  </w:t>
            </w:r>
            <w:r w:rsidRPr="00822A6B">
              <w:rPr>
                <w:rFonts w:ascii="Times New Roman" w:hAnsi="Times New Roman" w:cs="Arial"/>
                <w:sz w:val="21"/>
                <w:szCs w:val="21"/>
              </w:rPr>
              <w:t>名</w:t>
            </w:r>
          </w:p>
          <w:p w:rsidRPr="00822A6B" w:rsidR="00483522" w:rsidP="00BC25C8" w:rsidRDefault="00BC25C8" w14:paraId="454F3F42" w14:textId="77777777">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Chữ</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ký</w:t>
            </w:r>
            <w:proofErr w:type="spellEnd"/>
          </w:p>
          <w:p w:rsidRPr="00822A6B" w:rsidR="00704C10" w:rsidP="00BC25C8" w:rsidRDefault="00704C10" w14:paraId="0C3AB247" w14:textId="77777777">
            <w:pPr>
              <w:spacing w:line="220" w:lineRule="exact"/>
              <w:ind w:left="33" w:leftChars="17"/>
              <w:jc w:val="center"/>
              <w:rPr>
                <w:rFonts w:ascii="Times New Roman" w:hAnsi="Times New Roman" w:cs="Arial"/>
                <w:sz w:val="16"/>
                <w:szCs w:val="16"/>
              </w:rPr>
            </w:pPr>
            <w:r w:rsidRPr="00822A6B">
              <w:rPr>
                <w:rFonts w:hint="eastAsia" w:ascii="Times New Roman" w:hAnsi="Times New Roman" w:cs="Arial"/>
                <w:sz w:val="16"/>
                <w:szCs w:val="16"/>
              </w:rPr>
              <w:t>*</w:t>
            </w:r>
            <w:proofErr w:type="spellStart"/>
            <w:r w:rsidR="00BC25C8">
              <w:rPr>
                <w:rFonts w:ascii="Times New Roman" w:hAnsi="Times New Roman" w:cs="Arial"/>
                <w:sz w:val="16"/>
                <w:szCs w:val="16"/>
              </w:rPr>
              <w:t>Bắt</w:t>
            </w:r>
            <w:proofErr w:type="spellEnd"/>
            <w:r w:rsidR="00BC25C8">
              <w:rPr>
                <w:rFonts w:ascii="Times New Roman" w:hAnsi="Times New Roman" w:cs="Arial"/>
                <w:sz w:val="16"/>
                <w:szCs w:val="16"/>
              </w:rPr>
              <w:t xml:space="preserve"> </w:t>
            </w:r>
            <w:proofErr w:type="spellStart"/>
            <w:r w:rsidR="00BC25C8">
              <w:rPr>
                <w:rFonts w:ascii="Times New Roman" w:hAnsi="Times New Roman" w:cs="Arial"/>
                <w:sz w:val="16"/>
                <w:szCs w:val="16"/>
              </w:rPr>
              <w:t>buộc</w:t>
            </w:r>
            <w:proofErr w:type="spellEnd"/>
            <w:r w:rsidR="00BC25C8">
              <w:rPr>
                <w:rFonts w:ascii="Times New Roman" w:hAnsi="Times New Roman" w:cs="Arial"/>
                <w:sz w:val="16"/>
                <w:szCs w:val="16"/>
              </w:rPr>
              <w:t xml:space="preserve"> </w:t>
            </w:r>
            <w:proofErr w:type="spellStart"/>
            <w:r w:rsidR="00BC25C8">
              <w:rPr>
                <w:rFonts w:ascii="Times New Roman" w:hAnsi="Times New Roman" w:cs="Arial"/>
                <w:sz w:val="16"/>
                <w:szCs w:val="16"/>
              </w:rPr>
              <w:t>ký</w:t>
            </w:r>
            <w:proofErr w:type="spellEnd"/>
            <w:r w:rsidR="00BC25C8">
              <w:rPr>
                <w:rFonts w:ascii="Times New Roman" w:hAnsi="Times New Roman" w:cs="Arial"/>
                <w:sz w:val="16"/>
                <w:szCs w:val="16"/>
              </w:rPr>
              <w:t xml:space="preserve"> </w:t>
            </w:r>
            <w:proofErr w:type="spellStart"/>
            <w:r w:rsidR="00BC25C8">
              <w:rPr>
                <w:rFonts w:ascii="Times New Roman" w:hAnsi="Times New Roman" w:cs="Arial"/>
                <w:sz w:val="16"/>
                <w:szCs w:val="16"/>
              </w:rPr>
              <w:t>tay</w:t>
            </w:r>
            <w:proofErr w:type="spellEnd"/>
          </w:p>
        </w:tc>
        <w:tc>
          <w:tcPr>
            <w:tcW w:w="1468" w:type="pct"/>
            <w:gridSpan w:val="2"/>
            <w:tcBorders>
              <w:top w:val="single" w:color="auto" w:sz="6" w:space="0"/>
              <w:left w:val="single" w:color="auto" w:sz="6" w:space="0"/>
              <w:bottom w:val="single" w:color="auto" w:sz="6" w:space="0"/>
              <w:right w:val="single" w:color="auto" w:sz="6" w:space="0"/>
            </w:tcBorders>
            <w:shd w:val="clear" w:color="auto" w:fill="FFFFCC"/>
            <w:vAlign w:val="center"/>
          </w:tcPr>
          <w:p w:rsidRPr="00822A6B" w:rsidR="00D833A1" w:rsidP="006354A1" w:rsidRDefault="00D833A1" w14:paraId="42D60577" w14:textId="77777777">
            <w:pPr>
              <w:spacing w:line="220" w:lineRule="exact"/>
              <w:ind w:left="33" w:leftChars="17"/>
              <w:rPr>
                <w:rFonts w:ascii="Times New Roman" w:hAnsi="Times New Roman" w:cs="Arial"/>
                <w:sz w:val="21"/>
                <w:szCs w:val="21"/>
              </w:rPr>
            </w:pPr>
          </w:p>
          <w:p w:rsidRPr="00822A6B" w:rsidR="00D833A1" w:rsidP="006354A1" w:rsidRDefault="00D833A1" w14:paraId="279C7E7F" w14:textId="77777777">
            <w:pPr>
              <w:spacing w:line="220" w:lineRule="exact"/>
              <w:ind w:left="33" w:leftChars="17"/>
              <w:rPr>
                <w:rFonts w:ascii="Times New Roman" w:hAnsi="Times New Roman" w:cs="Arial"/>
                <w:sz w:val="21"/>
                <w:szCs w:val="21"/>
              </w:rPr>
            </w:pPr>
          </w:p>
          <w:p w:rsidRPr="00822A6B" w:rsidR="00D833A1" w:rsidP="006354A1" w:rsidRDefault="00D833A1" w14:paraId="39ADA6ED" w14:textId="77777777">
            <w:pPr>
              <w:spacing w:line="220" w:lineRule="exact"/>
              <w:ind w:left="33" w:leftChars="17"/>
              <w:rPr>
                <w:rFonts w:ascii="Times New Roman" w:hAnsi="Times New Roman" w:cs="Arial"/>
                <w:sz w:val="21"/>
                <w:szCs w:val="21"/>
              </w:rPr>
            </w:pPr>
          </w:p>
        </w:tc>
        <w:tc>
          <w:tcPr>
            <w:tcW w:w="1614" w:type="pct"/>
            <w:gridSpan w:val="2"/>
            <w:tcBorders>
              <w:top w:val="single" w:color="auto" w:sz="6" w:space="0"/>
              <w:left w:val="single" w:color="auto" w:sz="6" w:space="0"/>
              <w:bottom w:val="single" w:color="auto" w:sz="6" w:space="0"/>
              <w:right w:val="single" w:color="auto" w:sz="6" w:space="0"/>
            </w:tcBorders>
            <w:shd w:val="clear" w:color="auto" w:fill="FFFFCC"/>
            <w:vAlign w:val="center"/>
          </w:tcPr>
          <w:p w:rsidRPr="00822A6B" w:rsidR="00483522" w:rsidP="006354A1" w:rsidRDefault="00483522" w14:paraId="55E9B54D" w14:textId="77777777">
            <w:pPr>
              <w:spacing w:line="220" w:lineRule="exact"/>
              <w:ind w:left="33" w:leftChars="17"/>
              <w:rPr>
                <w:rFonts w:ascii="Times New Roman" w:hAnsi="Times New Roman" w:cs="Arial"/>
                <w:sz w:val="21"/>
                <w:szCs w:val="21"/>
              </w:rPr>
            </w:pPr>
          </w:p>
        </w:tc>
        <w:tc>
          <w:tcPr>
            <w:tcW w:w="1123" w:type="pct"/>
            <w:gridSpan w:val="2"/>
            <w:tcBorders>
              <w:top w:val="single" w:color="auto" w:sz="6" w:space="0"/>
              <w:left w:val="single" w:color="auto" w:sz="6" w:space="0"/>
              <w:bottom w:val="single" w:color="auto" w:sz="6" w:space="0"/>
              <w:right w:val="single" w:color="auto" w:sz="6" w:space="0"/>
            </w:tcBorders>
            <w:shd w:val="clear" w:color="auto" w:fill="FFFFCC"/>
            <w:vAlign w:val="center"/>
          </w:tcPr>
          <w:p w:rsidRPr="00822A6B" w:rsidR="00483522" w:rsidP="006354A1" w:rsidRDefault="00483522" w14:paraId="01DD37B3" w14:textId="77777777">
            <w:pPr>
              <w:spacing w:line="220" w:lineRule="exact"/>
              <w:ind w:left="33" w:leftChars="17"/>
              <w:rPr>
                <w:rFonts w:ascii="Times New Roman" w:hAnsi="Times New Roman" w:cs="Arial"/>
                <w:sz w:val="21"/>
                <w:szCs w:val="21"/>
              </w:rPr>
            </w:pPr>
          </w:p>
        </w:tc>
      </w:tr>
    </w:tbl>
    <w:p w:rsidRPr="00822A6B" w:rsidR="002D3DC6" w:rsidP="00BC25C8" w:rsidRDefault="009874B7" w14:paraId="252440A3" w14:textId="77777777">
      <w:pPr>
        <w:pStyle w:val="Footer"/>
        <w:numPr>
          <w:ilvl w:val="0"/>
          <w:numId w:val="7"/>
        </w:numPr>
        <w:tabs>
          <w:tab w:val="clear" w:pos="4252"/>
          <w:tab w:val="clear" w:pos="8504"/>
        </w:tabs>
        <w:spacing w:line="200" w:lineRule="exact"/>
        <w:rPr>
          <w:rFonts w:ascii="Times New Roman" w:hAnsi="Times New Roman" w:cs="Arial"/>
          <w:szCs w:val="18"/>
        </w:rPr>
      </w:pPr>
      <w:r w:rsidRPr="56AF3B22" w:rsidR="009874B7">
        <w:rPr>
          <w:rFonts w:ascii="Times New Roman" w:hAnsi="Times New Roman" w:cs="Arial"/>
        </w:rPr>
        <w:t>なお、</w:t>
      </w:r>
      <w:r w:rsidRPr="56AF3B22" w:rsidR="00700787">
        <w:rPr>
          <w:rFonts w:ascii="Times New Roman" w:hAnsi="Times New Roman" w:cs="Arial"/>
        </w:rPr>
        <w:t>上記</w:t>
      </w:r>
      <w:r w:rsidRPr="56AF3B22" w:rsidR="00DA30FC">
        <w:rPr>
          <w:rFonts w:ascii="Times New Roman" w:hAnsi="Times New Roman" w:cs="Arial"/>
        </w:rPr>
        <w:t>(1)</w:t>
      </w:r>
      <w:r w:rsidRPr="56AF3B22" w:rsidR="009874B7">
        <w:rPr>
          <w:rFonts w:ascii="Times New Roman" w:hAnsi="Times New Roman" w:cs="Arial"/>
        </w:rPr>
        <w:t>～</w:t>
      </w:r>
      <w:r w:rsidRPr="56AF3B22" w:rsidR="00DA30FC">
        <w:rPr>
          <w:rFonts w:ascii="Times New Roman" w:hAnsi="Times New Roman" w:cs="Arial"/>
        </w:rPr>
        <w:t>(3)</w:t>
      </w:r>
      <w:r w:rsidRPr="56AF3B22" w:rsidR="009874B7">
        <w:rPr>
          <w:rFonts w:ascii="Times New Roman" w:hAnsi="Times New Roman" w:cs="Arial"/>
        </w:rPr>
        <w:t>については同一人物が</w:t>
      </w:r>
      <w:r w:rsidRPr="56AF3B22" w:rsidR="009874B7">
        <w:rPr>
          <w:rFonts w:ascii="Times New Roman" w:hAnsi="Times New Roman" w:cs="Arial"/>
        </w:rPr>
        <w:t>2</w:t>
      </w:r>
      <w:r w:rsidRPr="56AF3B22" w:rsidR="009874B7">
        <w:rPr>
          <w:rFonts w:ascii="Times New Roman" w:hAnsi="Times New Roman" w:cs="Arial"/>
        </w:rPr>
        <w:t>つ以上の立場を兼ねることは認められません。</w:t>
      </w:r>
      <w:r w:rsidRPr="56AF3B22" w:rsidR="00700787">
        <w:rPr>
          <w:rFonts w:ascii="Times New Roman" w:hAnsi="Times New Roman" w:cs="Arial"/>
        </w:rPr>
        <w:t>また、</w:t>
      </w:r>
      <w:r w:rsidRPr="56AF3B22" w:rsidR="00DA30FC">
        <w:rPr>
          <w:rFonts w:ascii="Times New Roman" w:hAnsi="Times New Roman" w:cs="Arial"/>
        </w:rPr>
        <w:t>(1)</w:t>
      </w:r>
      <w:r w:rsidRPr="56AF3B22" w:rsidR="00700787">
        <w:rPr>
          <w:rFonts w:ascii="Times New Roman" w:hAnsi="Times New Roman" w:cs="Arial"/>
        </w:rPr>
        <w:t>～</w:t>
      </w:r>
      <w:r w:rsidRPr="56AF3B22" w:rsidR="00DA30FC">
        <w:rPr>
          <w:rFonts w:ascii="Times New Roman" w:hAnsi="Times New Roman" w:cs="Arial"/>
        </w:rPr>
        <w:t>(3)</w:t>
      </w:r>
      <w:r w:rsidRPr="56AF3B22" w:rsidR="00700787">
        <w:rPr>
          <w:rFonts w:ascii="Times New Roman" w:hAnsi="Times New Roman" w:cs="Arial"/>
        </w:rPr>
        <w:t>の全てを必ず記入してください。未記入の場合は申請を受け付けることができません。</w:t>
      </w:r>
      <w:r>
        <w:br/>
      </w:r>
      <w:proofErr w:type="spellStart"/>
      <w:r w:rsidRPr="56AF3B22" w:rsidR="00BC25C8">
        <w:rPr>
          <w:rFonts w:ascii="Times New Roman" w:hAnsi="Times New Roman" w:cs="Arial"/>
        </w:rPr>
        <w:t>Không</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chấp</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nhận</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tr</w:t>
      </w:r>
      <w:r w:rsidRPr="56AF3B22" w:rsidR="00BC25C8">
        <w:rPr>
          <w:rFonts w:ascii="Times New Roman" w:hAnsi="Times New Roman" w:cs="Arial"/>
        </w:rPr>
        <w:t>ư</w:t>
      </w:r>
      <w:r w:rsidRPr="56AF3B22" w:rsidR="00BC25C8">
        <w:rPr>
          <w:rFonts w:ascii="Times New Roman" w:hAnsi="Times New Roman" w:cs="Arial"/>
        </w:rPr>
        <w:t>ờng</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hợp</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một</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ng</w:t>
      </w:r>
      <w:r w:rsidRPr="56AF3B22" w:rsidR="00BC25C8">
        <w:rPr>
          <w:rFonts w:ascii="Times New Roman" w:hAnsi="Times New Roman" w:cs="Arial"/>
        </w:rPr>
        <w:t>ư</w:t>
      </w:r>
      <w:r w:rsidRPr="56AF3B22" w:rsidR="00BC25C8">
        <w:rPr>
          <w:rFonts w:ascii="Times New Roman" w:hAnsi="Times New Roman" w:cs="Arial"/>
        </w:rPr>
        <w:t>ời</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kiêm</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nhiệm</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nhiều</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h</w:t>
      </w:r>
      <w:r w:rsidRPr="56AF3B22" w:rsidR="00BC25C8">
        <w:rPr>
          <w:rFonts w:ascii="Times New Roman" w:hAnsi="Times New Roman" w:cs="Arial"/>
        </w:rPr>
        <w:t>ơ</w:t>
      </w:r>
      <w:r w:rsidRPr="56AF3B22" w:rsidR="00BC25C8">
        <w:rPr>
          <w:rFonts w:ascii="Times New Roman" w:hAnsi="Times New Roman" w:cs="Arial"/>
        </w:rPr>
        <w:t>n</w:t>
      </w:r>
      <w:proofErr w:type="spellEnd"/>
      <w:r w:rsidRPr="56AF3B22" w:rsidR="00BC25C8">
        <w:rPr>
          <w:rFonts w:ascii="Times New Roman" w:hAnsi="Times New Roman" w:cs="Arial"/>
        </w:rPr>
        <w:t xml:space="preserve"> 1 </w:t>
      </w:r>
      <w:proofErr w:type="spellStart"/>
      <w:r w:rsidRPr="56AF3B22" w:rsidR="00BC25C8">
        <w:rPr>
          <w:rFonts w:ascii="Times New Roman" w:hAnsi="Times New Roman" w:cs="Arial"/>
        </w:rPr>
        <w:t>vị</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trí</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trong</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các</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mục</w:t>
      </w:r>
      <w:proofErr w:type="spellEnd"/>
      <w:r w:rsidRPr="56AF3B22" w:rsidR="00BC25C8">
        <w:rPr>
          <w:rFonts w:ascii="Times New Roman" w:hAnsi="Times New Roman" w:cs="Arial"/>
        </w:rPr>
        <w:t xml:space="preserve"> </w:t>
      </w:r>
      <w:r w:rsidRPr="56AF3B22" w:rsidR="00BC25C8">
        <w:rPr>
          <w:rFonts w:ascii="Times New Roman" w:hAnsi="Times New Roman" w:cs="Arial"/>
        </w:rPr>
        <w:t>(1)</w:t>
      </w:r>
      <w:r w:rsidRPr="56AF3B22" w:rsidR="00BC25C8">
        <w:rPr>
          <w:rFonts w:ascii="Times New Roman" w:hAnsi="Times New Roman" w:cs="Arial"/>
        </w:rPr>
        <w:t xml:space="preserve"> </w:t>
      </w:r>
      <w:proofErr w:type="spellStart"/>
      <w:r w:rsidRPr="56AF3B22" w:rsidR="00BC25C8">
        <w:rPr>
          <w:rFonts w:ascii="Times New Roman" w:hAnsi="Times New Roman" w:cs="Arial"/>
        </w:rPr>
        <w:t>đến</w:t>
      </w:r>
      <w:proofErr w:type="spellEnd"/>
      <w:r w:rsidRPr="56AF3B22" w:rsidR="00BC25C8">
        <w:rPr>
          <w:rFonts w:ascii="Times New Roman" w:hAnsi="Times New Roman" w:cs="Arial"/>
        </w:rPr>
        <w:t xml:space="preserve"> </w:t>
      </w:r>
      <w:r w:rsidRPr="56AF3B22" w:rsidR="00BC25C8">
        <w:rPr>
          <w:rFonts w:ascii="Times New Roman" w:hAnsi="Times New Roman" w:cs="Arial"/>
        </w:rPr>
        <w:t xml:space="preserve">(3) </w:t>
      </w:r>
      <w:proofErr w:type="spellStart"/>
      <w:r w:rsidRPr="56AF3B22" w:rsidR="00BC25C8">
        <w:rPr>
          <w:rFonts w:ascii="Times New Roman" w:hAnsi="Times New Roman" w:cs="Arial"/>
        </w:rPr>
        <w:t>nêu</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trên</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Vui</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lòng</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điền</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đầy</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đủ</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thông</w:t>
      </w:r>
      <w:proofErr w:type="spellEnd"/>
      <w:r w:rsidRPr="56AF3B22" w:rsidR="00BC25C8">
        <w:rPr>
          <w:rFonts w:ascii="Times New Roman" w:hAnsi="Times New Roman" w:cs="Arial"/>
        </w:rPr>
        <w:t xml:space="preserve"> tin </w:t>
      </w:r>
      <w:proofErr w:type="spellStart"/>
      <w:r w:rsidRPr="56AF3B22" w:rsidR="00BC25C8">
        <w:rPr>
          <w:rFonts w:ascii="Times New Roman" w:hAnsi="Times New Roman" w:cs="Arial"/>
        </w:rPr>
        <w:t>các</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mục</w:t>
      </w:r>
      <w:proofErr w:type="spellEnd"/>
      <w:r w:rsidRPr="56AF3B22" w:rsidR="00BC25C8">
        <w:rPr>
          <w:rFonts w:ascii="Times New Roman" w:hAnsi="Times New Roman" w:cs="Arial"/>
        </w:rPr>
        <w:t xml:space="preserve"> (1) </w:t>
      </w:r>
      <w:proofErr w:type="spellStart"/>
      <w:r w:rsidRPr="56AF3B22" w:rsidR="00BC25C8">
        <w:rPr>
          <w:rFonts w:ascii="Times New Roman" w:hAnsi="Times New Roman" w:cs="Arial"/>
        </w:rPr>
        <w:t>đến</w:t>
      </w:r>
      <w:proofErr w:type="spellEnd"/>
      <w:r w:rsidRPr="56AF3B22" w:rsidR="00BC25C8">
        <w:rPr>
          <w:rFonts w:ascii="Times New Roman" w:hAnsi="Times New Roman" w:cs="Arial"/>
        </w:rPr>
        <w:t xml:space="preserve"> (3). </w:t>
      </w:r>
      <w:proofErr w:type="spellStart"/>
      <w:r w:rsidRPr="56AF3B22" w:rsidR="00BC25C8">
        <w:rPr>
          <w:rFonts w:ascii="Times New Roman" w:hAnsi="Times New Roman" w:cs="Arial"/>
        </w:rPr>
        <w:t>Không</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chấp</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nhận</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đ</w:t>
      </w:r>
      <w:r w:rsidRPr="56AF3B22" w:rsidR="00BC25C8">
        <w:rPr>
          <w:rFonts w:ascii="Times New Roman" w:hAnsi="Times New Roman" w:cs="Arial"/>
        </w:rPr>
        <w:t>ơ</w:t>
      </w:r>
      <w:r w:rsidRPr="56AF3B22" w:rsidR="00BC25C8">
        <w:rPr>
          <w:rFonts w:ascii="Times New Roman" w:hAnsi="Times New Roman" w:cs="Arial"/>
        </w:rPr>
        <w:t>n</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đăng</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ký</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điền</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thiếu</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các</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mục</w:t>
      </w:r>
      <w:proofErr w:type="spellEnd"/>
      <w:r w:rsidRPr="56AF3B22" w:rsidR="00BC25C8">
        <w:rPr>
          <w:rFonts w:ascii="Times New Roman" w:hAnsi="Times New Roman" w:cs="Arial"/>
        </w:rPr>
        <w:t xml:space="preserve"> </w:t>
      </w:r>
      <w:proofErr w:type="spellStart"/>
      <w:r w:rsidRPr="56AF3B22" w:rsidR="00BC25C8">
        <w:rPr>
          <w:rFonts w:ascii="Times New Roman" w:hAnsi="Times New Roman" w:cs="Arial"/>
        </w:rPr>
        <w:t>trên</w:t>
      </w:r>
      <w:proofErr w:type="spellEnd"/>
      <w:r w:rsidRPr="56AF3B22" w:rsidR="00BC25C8">
        <w:rPr>
          <w:rFonts w:ascii="Times New Roman" w:hAnsi="Times New Roman" w:cs="Arial"/>
        </w:rPr>
        <w:t>.</w:t>
      </w:r>
    </w:p>
    <w:p w:rsidR="56AF3B22" w:rsidRDefault="56AF3B22" w14:paraId="51CE1929" w14:textId="3A9E82F5">
      <w:r>
        <w:br w:type="page"/>
      </w:r>
    </w:p>
    <w:p w:rsidRPr="00822A6B" w:rsidR="00777574" w:rsidP="56AF3B22" w:rsidRDefault="00C20FD8" w14:paraId="7AD07DC2" w14:textId="55997655">
      <w:pPr>
        <w:pStyle w:val="Footer"/>
        <w:tabs>
          <w:tab w:val="clear" w:pos="4252"/>
          <w:tab w:val="clear" w:pos="8504"/>
        </w:tabs>
        <w:spacing w:line="0" w:lineRule="atLeast"/>
        <w:ind w:left="360"/>
        <w:jc w:val="center"/>
        <w:rPr>
          <w:ins w:author="瀨野　裕治" w:date="2025-06-11T10:08:00Z" w:id="1264660791"/>
          <w:rFonts w:ascii="Times New Roman" w:hAnsi="Times New Roman" w:cs="Arial"/>
          <w:b w:val="1"/>
          <w:bCs w:val="1"/>
          <w:sz w:val="24"/>
          <w:szCs w:val="24"/>
        </w:rPr>
      </w:pPr>
      <w:r w:rsidRPr="56AF3B22" w:rsidR="61C8D276">
        <w:rPr>
          <w:rFonts w:ascii="Times New Roman" w:hAnsi="Times New Roman" w:cs="Arial"/>
          <w:b w:val="1"/>
          <w:bCs w:val="1"/>
          <w:sz w:val="24"/>
          <w:szCs w:val="24"/>
        </w:rPr>
        <w:t xml:space="preserve">B. </w:t>
      </w:r>
      <w:r w:rsidRPr="56AF3B22" w:rsidR="00454ED5">
        <w:rPr>
          <w:rFonts w:ascii="Times New Roman" w:hAnsi="Times New Roman" w:cs="Arial"/>
          <w:b w:val="1"/>
          <w:bCs w:val="1"/>
          <w:sz w:val="24"/>
          <w:szCs w:val="24"/>
        </w:rPr>
        <w:t>申請機関</w:t>
      </w:r>
      <w:r w:rsidRPr="56AF3B22" w:rsidR="00F81397">
        <w:rPr>
          <w:rFonts w:ascii="Times New Roman" w:hAnsi="Times New Roman" w:cs="Arial"/>
          <w:b w:val="1"/>
          <w:bCs w:val="1"/>
          <w:sz w:val="24"/>
          <w:szCs w:val="24"/>
        </w:rPr>
        <w:t>概要</w:t>
      </w:r>
      <w:r w:rsidRPr="56AF3B22" w:rsidR="00BD54AC">
        <w:rPr>
          <w:rFonts w:ascii="Times New Roman" w:hAnsi="Times New Roman" w:cs="Arial"/>
          <w:b w:val="1"/>
          <w:bCs w:val="1"/>
          <w:sz w:val="24"/>
          <w:szCs w:val="24"/>
        </w:rPr>
        <w:t>　</w:t>
      </w:r>
      <w:r w:rsidRPr="56AF3B22" w:rsidR="00BC25C8">
        <w:rPr>
          <w:rFonts w:ascii="Times New Roman" w:hAnsi="Times New Roman" w:cs="Arial"/>
          <w:b w:val="1"/>
          <w:bCs w:val="1"/>
          <w:sz w:val="24"/>
          <w:szCs w:val="24"/>
        </w:rPr>
        <w:t>Khái</w:t>
      </w:r>
      <w:r w:rsidRPr="56AF3B22" w:rsidR="00BC25C8">
        <w:rPr>
          <w:rFonts w:ascii="Times New Roman" w:hAnsi="Times New Roman" w:cs="Arial"/>
          <w:b w:val="1"/>
          <w:bCs w:val="1"/>
          <w:sz w:val="24"/>
          <w:szCs w:val="24"/>
        </w:rPr>
        <w:t xml:space="preserve"> </w:t>
      </w:r>
      <w:r w:rsidRPr="56AF3B22" w:rsidR="00BC25C8">
        <w:rPr>
          <w:rFonts w:ascii="Times New Roman" w:hAnsi="Times New Roman" w:cs="Arial"/>
          <w:b w:val="1"/>
          <w:bCs w:val="1"/>
          <w:sz w:val="24"/>
          <w:szCs w:val="24"/>
        </w:rPr>
        <w:t>quát</w:t>
      </w:r>
      <w:r w:rsidRPr="56AF3B22" w:rsidR="00BC25C8">
        <w:rPr>
          <w:rFonts w:ascii="Times New Roman" w:hAnsi="Times New Roman" w:cs="Arial"/>
          <w:b w:val="1"/>
          <w:bCs w:val="1"/>
          <w:sz w:val="24"/>
          <w:szCs w:val="24"/>
        </w:rPr>
        <w:t xml:space="preserve"> </w:t>
      </w:r>
      <w:r w:rsidRPr="56AF3B22" w:rsidR="00BC25C8">
        <w:rPr>
          <w:rFonts w:ascii="Times New Roman" w:hAnsi="Times New Roman" w:cs="Arial"/>
          <w:b w:val="1"/>
          <w:bCs w:val="1"/>
          <w:sz w:val="24"/>
          <w:szCs w:val="24"/>
        </w:rPr>
        <w:t>về</w:t>
      </w:r>
      <w:r w:rsidRPr="56AF3B22" w:rsidR="00BC25C8">
        <w:rPr>
          <w:rFonts w:ascii="Times New Roman" w:hAnsi="Times New Roman" w:cs="Arial"/>
          <w:b w:val="1"/>
          <w:bCs w:val="1"/>
          <w:sz w:val="24"/>
          <w:szCs w:val="24"/>
        </w:rPr>
        <w:t xml:space="preserve"> </w:t>
      </w:r>
      <w:r w:rsidRPr="56AF3B22" w:rsidR="00BC25C8">
        <w:rPr>
          <w:rFonts w:ascii="Times New Roman" w:hAnsi="Times New Roman" w:cs="Arial"/>
          <w:b w:val="1"/>
          <w:bCs w:val="1"/>
          <w:sz w:val="24"/>
          <w:szCs w:val="24"/>
        </w:rPr>
        <w:t>cơ</w:t>
      </w:r>
      <w:r w:rsidRPr="56AF3B22" w:rsidR="00BC25C8">
        <w:rPr>
          <w:rFonts w:ascii="Times New Roman" w:hAnsi="Times New Roman" w:cs="Arial"/>
          <w:b w:val="1"/>
          <w:bCs w:val="1"/>
          <w:sz w:val="24"/>
          <w:szCs w:val="24"/>
        </w:rPr>
        <w:t xml:space="preserve"> </w:t>
      </w:r>
      <w:r w:rsidRPr="56AF3B22" w:rsidR="00BC25C8">
        <w:rPr>
          <w:rFonts w:ascii="Times New Roman" w:hAnsi="Times New Roman" w:cs="Arial"/>
          <w:b w:val="1"/>
          <w:bCs w:val="1"/>
          <w:sz w:val="24"/>
          <w:szCs w:val="24"/>
        </w:rPr>
        <w:t>quan</w:t>
      </w:r>
      <w:r w:rsidRPr="56AF3B22" w:rsidR="00BC25C8">
        <w:rPr>
          <w:rFonts w:ascii="Times New Roman" w:hAnsi="Times New Roman" w:cs="Arial"/>
          <w:b w:val="1"/>
          <w:bCs w:val="1"/>
          <w:sz w:val="24"/>
          <w:szCs w:val="24"/>
        </w:rPr>
        <w:t xml:space="preserve"> </w:t>
      </w:r>
      <w:r w:rsidRPr="56AF3B22" w:rsidR="00BC25C8">
        <w:rPr>
          <w:rFonts w:ascii="Times New Roman" w:hAnsi="Times New Roman" w:cs="Arial"/>
          <w:b w:val="1"/>
          <w:bCs w:val="1"/>
          <w:sz w:val="24"/>
          <w:szCs w:val="24"/>
        </w:rPr>
        <w:t>đăng</w:t>
      </w:r>
      <w:r w:rsidRPr="56AF3B22" w:rsidR="00BC25C8">
        <w:rPr>
          <w:rFonts w:ascii="Times New Roman" w:hAnsi="Times New Roman" w:cs="Arial"/>
          <w:b w:val="1"/>
          <w:bCs w:val="1"/>
          <w:sz w:val="24"/>
          <w:szCs w:val="24"/>
        </w:rPr>
        <w:t xml:space="preserve"> </w:t>
      </w:r>
      <w:r w:rsidRPr="56AF3B22" w:rsidR="00BC25C8">
        <w:rPr>
          <w:rFonts w:ascii="Times New Roman" w:hAnsi="Times New Roman" w:cs="Arial"/>
          <w:b w:val="1"/>
          <w:bCs w:val="1"/>
          <w:sz w:val="24"/>
          <w:szCs w:val="24"/>
        </w:rPr>
        <w:t>ký</w:t>
      </w:r>
    </w:p>
    <w:p w:rsidRPr="00D135B7" w:rsidR="00C20FD8" w:rsidP="00D854B4" w:rsidRDefault="00C20FD8" w14:paraId="2B7585CC" w14:textId="4EBF13DD">
      <w:pPr>
        <w:spacing w:line="0" w:lineRule="atLeast"/>
        <w:rPr>
          <w:rFonts w:asciiTheme="minorHAnsi" w:hAnsiTheme="minorHAnsi"/>
          <w:lang w:val="vi-VN"/>
        </w:rPr>
      </w:pPr>
    </w:p>
    <w:p w:rsidRPr="002945B2" w:rsidR="00CD63FF" w:rsidP="2EF08E18" w:rsidRDefault="00FA5D67" w14:paraId="569AA293" w14:textId="0C76175F">
      <w:pPr>
        <w:spacing w:line="0" w:lineRule="atLeast"/>
        <w:ind w:left="426"/>
        <w:rPr>
          <w:rFonts w:ascii="Times New Roman" w:hAnsi="Times New Roman"/>
          <w:color w:val="000000"/>
        </w:rPr>
      </w:pPr>
      <w:r w:rsidRPr="2EF08E18">
        <w:rPr>
          <w:rFonts w:ascii="Times New Roman" w:hAnsi="Times New Roman"/>
          <w:color w:val="000000" w:themeColor="text1"/>
        </w:rPr>
        <w:t>以下の書類</w:t>
      </w:r>
      <w:r w:rsidRPr="2EF08E18" w:rsidR="009D412F">
        <w:rPr>
          <w:rFonts w:ascii="Times New Roman" w:hAnsi="Times New Roman"/>
          <w:color w:val="000000" w:themeColor="text1"/>
        </w:rPr>
        <w:t>を</w:t>
      </w:r>
      <w:r w:rsidRPr="2EF08E18">
        <w:rPr>
          <w:rFonts w:ascii="Times New Roman" w:hAnsi="Times New Roman"/>
          <w:color w:val="000000" w:themeColor="text1"/>
        </w:rPr>
        <w:t>添付すること。</w:t>
      </w:r>
      <w:proofErr w:type="spellStart"/>
      <w:r w:rsidRPr="2EF08E18" w:rsidR="00BC25C8">
        <w:rPr>
          <w:rFonts w:ascii="Times New Roman" w:hAnsi="Times New Roman"/>
          <w:color w:val="000000" w:themeColor="text1"/>
        </w:rPr>
        <w:t>Vui</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lòng</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nộp</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kèm</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các</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giấy</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tờ</w:t>
      </w:r>
      <w:proofErr w:type="spellEnd"/>
      <w:r w:rsidRPr="2EF08E18" w:rsidR="00BC25C8">
        <w:rPr>
          <w:rFonts w:ascii="Times New Roman" w:hAnsi="Times New Roman"/>
          <w:color w:val="000000" w:themeColor="text1"/>
        </w:rPr>
        <w:t xml:space="preserve"> </w:t>
      </w:r>
      <w:proofErr w:type="spellStart"/>
      <w:r w:rsidRPr="2EF08E18" w:rsidR="00BC25C8">
        <w:rPr>
          <w:rFonts w:ascii="Times New Roman" w:hAnsi="Times New Roman"/>
          <w:color w:val="000000" w:themeColor="text1"/>
        </w:rPr>
        <w:t>sau</w:t>
      </w:r>
      <w:proofErr w:type="spellEnd"/>
    </w:p>
    <w:p w:rsidRPr="002945B2" w:rsidR="008E016D" w:rsidP="00B86ABE" w:rsidRDefault="004D1CB7" w14:paraId="055BB57A" w14:textId="3304C64E">
      <w:pPr>
        <w:spacing w:line="0" w:lineRule="atLeast"/>
        <w:ind w:left="426"/>
        <w:rPr>
          <w:rFonts w:ascii="Times New Roman" w:hAnsi="Times New Roman"/>
          <w:color w:val="000000"/>
          <w:szCs w:val="18"/>
        </w:rPr>
      </w:pPr>
      <w:r>
        <w:rPr>
          <w:rFonts w:hint="eastAsia" w:ascii="Times New Roman" w:hAnsi="Times New Roman"/>
          <w:color w:val="000000"/>
          <w:szCs w:val="18"/>
        </w:rPr>
        <w:t xml:space="preserve">１　</w:t>
      </w:r>
      <w:r w:rsidRPr="002945B2" w:rsidR="00C73F76">
        <w:rPr>
          <w:rFonts w:ascii="Times New Roman" w:hAnsi="Times New Roman"/>
          <w:color w:val="000000"/>
          <w:szCs w:val="18"/>
        </w:rPr>
        <w:t>規約・会則含む団体概要（役員名簿、組織体制図など）</w:t>
      </w:r>
    </w:p>
    <w:p w:rsidRPr="002945B2" w:rsidR="00C73F76" w:rsidP="008E016D" w:rsidRDefault="008E016D" w14:paraId="2A4DB528" w14:textId="77777777">
      <w:pPr>
        <w:spacing w:line="0" w:lineRule="atLeast"/>
        <w:ind w:left="786" w:right="729"/>
        <w:rPr>
          <w:rFonts w:ascii="Times New Roman" w:hAnsi="Times New Roman"/>
          <w:color w:val="000000"/>
          <w:szCs w:val="18"/>
        </w:rPr>
      </w:pPr>
      <w:proofErr w:type="spellStart"/>
      <w:r w:rsidRPr="002945B2">
        <w:rPr>
          <w:rFonts w:hint="eastAsia" w:ascii="Times New Roman" w:hAnsi="Times New Roman"/>
          <w:color w:val="000000"/>
          <w:szCs w:val="18"/>
        </w:rPr>
        <w:t>Khái</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quát</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về</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đoàn</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thể</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đăng</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ký</w:t>
      </w:r>
      <w:proofErr w:type="spellEnd"/>
      <w:r w:rsidRPr="002945B2">
        <w:rPr>
          <w:rFonts w:hint="eastAsia" w:ascii="Times New Roman" w:hAnsi="Times New Roman"/>
          <w:color w:val="000000"/>
          <w:szCs w:val="18"/>
        </w:rPr>
        <w:t xml:space="preserve">, bao </w:t>
      </w:r>
      <w:proofErr w:type="spellStart"/>
      <w:r w:rsidRPr="002945B2">
        <w:rPr>
          <w:rFonts w:hint="eastAsia" w:ascii="Times New Roman" w:hAnsi="Times New Roman"/>
          <w:color w:val="000000"/>
          <w:szCs w:val="18"/>
        </w:rPr>
        <w:t>gồm</w:t>
      </w:r>
      <w:proofErr w:type="spellEnd"/>
      <w:r w:rsidRPr="002945B2">
        <w:rPr>
          <w:rFonts w:hint="eastAsia" w:ascii="Times New Roman" w:hAnsi="Times New Roman"/>
          <w:color w:val="000000"/>
          <w:szCs w:val="18"/>
        </w:rPr>
        <w:t xml:space="preserve"> </w:t>
      </w:r>
      <w:proofErr w:type="spellStart"/>
      <w:r w:rsidRPr="002945B2">
        <w:rPr>
          <w:rFonts w:ascii="Times New Roman" w:hAnsi="Times New Roman"/>
          <w:color w:val="000000"/>
          <w:szCs w:val="18"/>
        </w:rPr>
        <w:t>quy</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tắc</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điều</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lệ</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danh</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sách</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cán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bộ</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nhân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viên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sơ</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đồ</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cơ</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cấu</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tổ</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chức</w:t>
      </w:r>
      <w:proofErr w:type="spellEnd"/>
      <w:r w:rsidRPr="002945B2">
        <w:rPr>
          <w:rFonts w:ascii="Times New Roman" w:hAnsi="Times New Roman"/>
          <w:color w:val="000000"/>
          <w:szCs w:val="18"/>
        </w:rPr>
        <w:t>, v.v.)</w:t>
      </w:r>
    </w:p>
    <w:p w:rsidRPr="002945B2" w:rsidR="008E016D" w:rsidP="004D1CB7" w:rsidRDefault="004D1CB7" w14:paraId="022B7CFA" w14:textId="6BFF9F9C">
      <w:pPr>
        <w:spacing w:line="0" w:lineRule="atLeast"/>
        <w:rPr>
          <w:rFonts w:ascii="Times New Roman" w:hAnsi="Times New Roman"/>
          <w:color w:val="000000"/>
          <w:szCs w:val="18"/>
        </w:rPr>
      </w:pPr>
      <w:r>
        <w:rPr>
          <w:rFonts w:hint="eastAsia" w:ascii="Times New Roman" w:hAnsi="Times New Roman"/>
          <w:color w:val="000000"/>
          <w:szCs w:val="18"/>
        </w:rPr>
        <w:t xml:space="preserve">　　</w:t>
      </w:r>
      <w:r w:rsidR="00DC098C">
        <w:rPr>
          <w:rFonts w:hint="eastAsia" w:ascii="Times New Roman" w:hAnsi="Times New Roman"/>
          <w:color w:val="000000"/>
          <w:szCs w:val="18"/>
        </w:rPr>
        <w:t xml:space="preserve"> 2</w:t>
      </w:r>
      <w:r w:rsidR="004A28EB">
        <w:rPr>
          <w:rFonts w:hint="eastAsia" w:ascii="Times New Roman" w:hAnsi="Times New Roman"/>
          <w:color w:val="000000"/>
          <w:szCs w:val="18"/>
        </w:rPr>
        <w:t xml:space="preserve">　活動理念</w:t>
      </w:r>
      <w:r w:rsidRPr="002945B2" w:rsidR="00C73F76">
        <w:rPr>
          <w:rFonts w:ascii="Times New Roman" w:hAnsi="Times New Roman"/>
          <w:color w:val="000000"/>
          <w:szCs w:val="18"/>
        </w:rPr>
        <w:t>、活動内容</w:t>
      </w:r>
      <w:r w:rsidRPr="002945B2" w:rsidR="00A43973">
        <w:rPr>
          <w:rFonts w:ascii="Times New Roman" w:hAnsi="Times New Roman"/>
          <w:color w:val="000000"/>
          <w:szCs w:val="18"/>
        </w:rPr>
        <w:t>（実績）</w:t>
      </w:r>
      <w:r w:rsidRPr="002945B2" w:rsidR="00C73F76">
        <w:rPr>
          <w:rFonts w:ascii="Times New Roman" w:hAnsi="Times New Roman"/>
          <w:color w:val="000000"/>
          <w:szCs w:val="18"/>
        </w:rPr>
        <w:t>等が分かる刊行物等の資料</w:t>
      </w:r>
    </w:p>
    <w:p w:rsidRPr="002945B2" w:rsidR="00C73F76" w:rsidP="008E016D" w:rsidRDefault="008E016D" w14:paraId="59663432" w14:textId="77777777">
      <w:pPr>
        <w:spacing w:line="0" w:lineRule="atLeast"/>
        <w:ind w:left="786"/>
        <w:rPr>
          <w:rFonts w:ascii="Times New Roman" w:hAnsi="Times New Roman"/>
          <w:color w:val="000000"/>
          <w:szCs w:val="18"/>
        </w:rPr>
      </w:pPr>
      <w:proofErr w:type="spellStart"/>
      <w:r w:rsidRPr="002945B2">
        <w:rPr>
          <w:rFonts w:hint="eastAsia" w:ascii="Times New Roman" w:hAnsi="Times New Roman"/>
          <w:color w:val="000000"/>
          <w:szCs w:val="18"/>
        </w:rPr>
        <w:t>Các</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tài</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liệu</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thể</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hiện</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pương</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châm</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hoạt</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động</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nội</w:t>
      </w:r>
      <w:proofErr w:type="spellEnd"/>
      <w:r w:rsidRPr="002945B2">
        <w:rPr>
          <w:rFonts w:hint="eastAsia" w:ascii="Times New Roman" w:hAnsi="Times New Roman"/>
          <w:color w:val="000000"/>
          <w:szCs w:val="18"/>
        </w:rPr>
        <w:t xml:space="preserve"> dung (</w:t>
      </w:r>
      <w:proofErr w:type="spellStart"/>
      <w:r w:rsidRPr="002945B2">
        <w:rPr>
          <w:rFonts w:hint="eastAsia" w:ascii="Times New Roman" w:hAnsi="Times New Roman"/>
          <w:color w:val="000000"/>
          <w:szCs w:val="18"/>
        </w:rPr>
        <w:t>thành</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tích</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hoạt</w:t>
      </w:r>
      <w:proofErr w:type="spellEnd"/>
      <w:r w:rsidRPr="002945B2">
        <w:rPr>
          <w:rFonts w:hint="eastAsia" w:ascii="Times New Roman" w:hAnsi="Times New Roman"/>
          <w:color w:val="000000"/>
          <w:szCs w:val="18"/>
        </w:rPr>
        <w:t xml:space="preserve"> </w:t>
      </w:r>
      <w:proofErr w:type="spellStart"/>
      <w:r w:rsidRPr="002945B2">
        <w:rPr>
          <w:rFonts w:hint="eastAsia" w:ascii="Times New Roman" w:hAnsi="Times New Roman"/>
          <w:color w:val="000000"/>
          <w:szCs w:val="18"/>
        </w:rPr>
        <w:t>động</w:t>
      </w:r>
      <w:proofErr w:type="spellEnd"/>
    </w:p>
    <w:p w:rsidR="00A758A5" w:rsidP="121B0AED" w:rsidRDefault="004A28EB" w14:paraId="54678FDE" w14:textId="57A7E31B">
      <w:pPr>
        <w:spacing w:line="0" w:lineRule="atLeast"/>
        <w:ind w:left="495" w:hanging="323"/>
        <w:rPr>
          <w:rFonts w:ascii="Times New Roman" w:hAnsi="Times New Roman"/>
          <w:color w:val="000000"/>
        </w:rPr>
      </w:pPr>
      <w:r>
        <w:rPr>
          <w:rFonts w:hint="eastAsia" w:ascii="Times New Roman" w:hAnsi="Times New Roman"/>
          <w:color w:val="000000"/>
          <w:szCs w:val="18"/>
        </w:rPr>
        <w:t xml:space="preserve">　</w:t>
      </w:r>
      <w:r>
        <w:rPr>
          <w:rFonts w:ascii="Times New Roman" w:hAnsi="Times New Roman"/>
          <w:color w:val="000000"/>
          <w:szCs w:val="18"/>
        </w:rPr>
        <w:t xml:space="preserve"> </w:t>
      </w:r>
      <w:r>
        <w:rPr>
          <w:rFonts w:hint="eastAsia" w:ascii="Times New Roman" w:hAnsi="Times New Roman"/>
          <w:color w:val="000000" w:themeColor="text1"/>
        </w:rPr>
        <w:t>3</w:t>
      </w:r>
      <w:r>
        <w:rPr>
          <w:rFonts w:hint="eastAsia" w:ascii="Times New Roman" w:hAnsi="Times New Roman"/>
          <w:color w:val="000000" w:themeColor="text1"/>
        </w:rPr>
        <w:t xml:space="preserve">　今年度</w:t>
      </w:r>
      <w:r w:rsidRPr="121B0AED" w:rsidR="00344448">
        <w:rPr>
          <w:rFonts w:ascii="Times New Roman" w:hAnsi="Times New Roman"/>
          <w:color w:val="000000" w:themeColor="text1"/>
        </w:rPr>
        <w:t>の事業計画、収支計画書または活動予算書（日本語講座、コースのカリキュラム</w:t>
      </w:r>
      <w:r w:rsidR="00D135B7">
        <w:rPr>
          <w:rFonts w:hint="eastAsia" w:ascii="Times New Roman" w:hAnsi="Times New Roman"/>
          <w:color w:val="000000" w:themeColor="text1"/>
        </w:rPr>
        <w:t>と</w:t>
      </w:r>
      <w:r w:rsidRPr="121B0AED" w:rsidR="00241804">
        <w:rPr>
          <w:rFonts w:ascii="Times New Roman" w:hAnsi="Times New Roman"/>
          <w:color w:val="000000" w:themeColor="text1"/>
        </w:rPr>
        <w:t>受講</w:t>
      </w:r>
      <w:r w:rsidRPr="121B0AED" w:rsidR="00344448">
        <w:rPr>
          <w:rFonts w:ascii="Times New Roman" w:hAnsi="Times New Roman"/>
          <w:color w:val="000000" w:themeColor="text1"/>
        </w:rPr>
        <w:t>料を含む）</w:t>
      </w:r>
    </w:p>
    <w:p w:rsidR="00344448" w:rsidP="00344448" w:rsidRDefault="00A758A5" w14:paraId="4713C932" w14:textId="630510EF">
      <w:pPr>
        <w:spacing w:line="0" w:lineRule="atLeast"/>
        <w:ind w:left="751"/>
        <w:rPr>
          <w:rFonts w:ascii="Times New Roman" w:hAnsi="Times New Roman"/>
          <w:color w:val="000000"/>
          <w:szCs w:val="18"/>
        </w:rPr>
      </w:pPr>
      <w:proofErr w:type="spellStart"/>
      <w:r w:rsidRPr="00A758A5">
        <w:rPr>
          <w:rFonts w:ascii="Times New Roman" w:hAnsi="Times New Roman"/>
          <w:color w:val="000000"/>
          <w:szCs w:val="18"/>
        </w:rPr>
        <w:t>Bảng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kế</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hoạch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hoạt</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động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kế</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hoạch</w:t>
      </w:r>
      <w:proofErr w:type="spellEnd"/>
      <w:r w:rsidRPr="00A758A5">
        <w:rPr>
          <w:rFonts w:ascii="Times New Roman" w:hAnsi="Times New Roman"/>
          <w:color w:val="000000"/>
          <w:szCs w:val="18"/>
        </w:rPr>
        <w:t xml:space="preserve"> chi </w:t>
      </w:r>
      <w:proofErr w:type="spellStart"/>
      <w:r w:rsidRPr="00A758A5">
        <w:rPr>
          <w:rFonts w:ascii="Times New Roman" w:hAnsi="Times New Roman"/>
          <w:color w:val="000000"/>
          <w:szCs w:val="18"/>
        </w:rPr>
        <w:t>tiêu</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ngân</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sách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dành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cho</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các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hoạt</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động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của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năm</w:t>
      </w:r>
      <w:proofErr w:type="spellEnd"/>
      <w:r w:rsidRPr="00A758A5">
        <w:rPr>
          <w:rFonts w:ascii="Times New Roman" w:hAnsi="Times New Roman"/>
          <w:color w:val="000000"/>
          <w:szCs w:val="18"/>
        </w:rPr>
        <w:t xml:space="preserve"> nay (</w:t>
      </w:r>
      <w:proofErr w:type="spellStart"/>
      <w:r w:rsidRPr="00A758A5">
        <w:rPr>
          <w:rFonts w:ascii="Times New Roman" w:hAnsi="Times New Roman"/>
          <w:color w:val="000000"/>
          <w:szCs w:val="18"/>
        </w:rPr>
        <w:t>khung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nội</w:t>
      </w:r>
      <w:proofErr w:type="spellEnd"/>
      <w:r w:rsidRPr="00A758A5">
        <w:rPr>
          <w:rFonts w:ascii="Times New Roman" w:hAnsi="Times New Roman"/>
          <w:color w:val="000000"/>
          <w:szCs w:val="18"/>
        </w:rPr>
        <w:t xml:space="preserve"> dung </w:t>
      </w:r>
      <w:proofErr w:type="spellStart"/>
      <w:r w:rsidRPr="00A758A5">
        <w:rPr>
          <w:rFonts w:ascii="Times New Roman" w:hAnsi="Times New Roman"/>
          <w:color w:val="000000"/>
          <w:szCs w:val="18"/>
        </w:rPr>
        <w:t>của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khóa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lớp</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tiếng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Nhật</w:t>
      </w:r>
      <w:proofErr w:type="spellEnd"/>
      <w:r w:rsidRPr="00A758A5">
        <w:rPr>
          <w:rFonts w:ascii="Times New Roman" w:hAnsi="Times New Roman"/>
          <w:color w:val="000000"/>
          <w:szCs w:val="18"/>
        </w:rPr>
        <w:t xml:space="preserve"> (bao </w:t>
      </w:r>
      <w:proofErr w:type="spellStart"/>
      <w:r w:rsidRPr="00A758A5">
        <w:rPr>
          <w:rFonts w:ascii="Times New Roman" w:hAnsi="Times New Roman"/>
          <w:color w:val="000000"/>
          <w:szCs w:val="18"/>
        </w:rPr>
        <w:t>gồm</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cả</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ph</w:t>
      </w:r>
      <w:r w:rsidRPr="00A758A5">
        <w:rPr>
          <w:rFonts w:hint="cs" w:ascii="Times New Roman" w:hAnsi="Times New Roman"/>
          <w:color w:val="000000"/>
          <w:szCs w:val="18"/>
        </w:rPr>
        <w:t>ươ</w:t>
      </w:r>
      <w:r w:rsidRPr="00A758A5">
        <w:rPr>
          <w:rFonts w:ascii="Times New Roman" w:hAnsi="Times New Roman"/>
          <w:color w:val="000000"/>
          <w:szCs w:val="18"/>
        </w:rPr>
        <w:t>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pháp</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đánh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giá</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năng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lực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sau</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khóa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và</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phí</w:t>
      </w:r>
      <w:proofErr w:type="spellEnd"/>
      <w:r w:rsidRPr="00A758A5">
        <w:rPr>
          <w:rFonts w:ascii="Times New Roman" w:hAnsi="Times New Roman"/>
          <w:color w:val="000000"/>
          <w:szCs w:val="18"/>
        </w:rPr>
        <w:t>)</w:t>
      </w:r>
    </w:p>
    <w:p w:rsidRPr="00D135B7" w:rsidR="00D135B7" w:rsidP="00D135B7" w:rsidRDefault="00D135B7" w14:paraId="3024FA5E" w14:textId="2BA502D9">
      <w:pPr>
        <w:spacing w:line="0" w:lineRule="atLeast"/>
        <w:rPr>
          <w:rFonts w:hint="eastAsia" w:ascii="Times New Roman" w:hAnsi="Times New Roman"/>
          <w:color w:val="000000" w:themeColor="text1"/>
        </w:rPr>
      </w:pPr>
      <w:r w:rsidRPr="00D135B7">
        <w:rPr>
          <w:rFonts w:hint="eastAsia" w:ascii="Times New Roman" w:hAnsi="Times New Roman"/>
          <w:color w:val="000000" w:themeColor="text1"/>
        </w:rPr>
        <w:t xml:space="preserve">     4</w:t>
      </w:r>
      <w:r>
        <w:rPr>
          <w:rFonts w:hint="eastAsia" w:ascii="Times New Roman" w:hAnsi="Times New Roman"/>
          <w:color w:val="000000" w:themeColor="text1"/>
        </w:rPr>
        <w:t xml:space="preserve">　</w:t>
      </w:r>
      <w:r w:rsidRPr="00D135B7">
        <w:rPr>
          <w:rFonts w:hint="eastAsia" w:ascii="Times New Roman" w:hAnsi="Times New Roman"/>
          <w:color w:val="000000" w:themeColor="text1"/>
        </w:rPr>
        <w:t>日本語教師会に参加している団体については、そのことが分かる書類</w:t>
      </w:r>
    </w:p>
    <w:p w:rsidRPr="00D135B7" w:rsidR="00D135B7" w:rsidP="00D135B7" w:rsidRDefault="00D135B7" w14:paraId="15A5C25D" w14:textId="2D33470A">
      <w:pPr>
        <w:spacing w:line="0" w:lineRule="atLeast"/>
        <w:rPr>
          <w:rFonts w:ascii="Times New Roman" w:hAnsi="Times New Roman"/>
          <w:color w:val="000000" w:themeColor="text1"/>
        </w:rPr>
      </w:pPr>
      <w:r>
        <w:rPr>
          <w:rFonts w:hint="eastAsia" w:ascii="Times New Roman" w:hAnsi="Times New Roman"/>
          <w:color w:val="000000" w:themeColor="text1"/>
        </w:rPr>
        <w:t xml:space="preserve">　　　　</w:t>
      </w:r>
      <w:proofErr w:type="spellStart"/>
      <w:r w:rsidRPr="00D135B7">
        <w:rPr>
          <w:rFonts w:ascii="Times New Roman" w:hAnsi="Times New Roman"/>
          <w:color w:val="000000" w:themeColor="text1"/>
        </w:rPr>
        <w:t>Tài</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liệu</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thể</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hiện</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đang</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là</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thành</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viên</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của</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Hội</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Giáo</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viên</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tiếng</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Nhật</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nếu</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là</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thành</w:t>
      </w:r>
      <w:proofErr w:type="spellEnd"/>
      <w:r w:rsidRPr="00D135B7">
        <w:rPr>
          <w:rFonts w:ascii="Times New Roman" w:hAnsi="Times New Roman"/>
          <w:color w:val="000000" w:themeColor="text1"/>
        </w:rPr>
        <w:t xml:space="preserve"> </w:t>
      </w:r>
      <w:proofErr w:type="spellStart"/>
      <w:r w:rsidRPr="00D135B7">
        <w:rPr>
          <w:rFonts w:ascii="Times New Roman" w:hAnsi="Times New Roman"/>
          <w:color w:val="000000" w:themeColor="text1"/>
        </w:rPr>
        <w:t>viên</w:t>
      </w:r>
      <w:proofErr w:type="spellEnd"/>
      <w:r w:rsidRPr="00D135B7">
        <w:rPr>
          <w:rFonts w:ascii="Times New Roman" w:hAnsi="Times New Roman"/>
          <w:color w:val="000000" w:themeColor="text1"/>
        </w:rPr>
        <w:t>)</w:t>
      </w:r>
    </w:p>
    <w:p w:rsidR="2EF08E18" w:rsidP="00D135B7" w:rsidRDefault="00D135B7" w14:paraId="4A2FACEA" w14:textId="3429BCA4">
      <w:pPr>
        <w:spacing w:line="0" w:lineRule="atLeast"/>
        <w:rPr>
          <w:rFonts w:ascii="Times New Roman" w:hAnsi="Times New Roman"/>
          <w:color w:val="000000" w:themeColor="text1"/>
        </w:rPr>
      </w:pPr>
      <w:r w:rsidRPr="00D135B7">
        <w:rPr>
          <w:rFonts w:hint="eastAsia" w:ascii="Times New Roman" w:hAnsi="Times New Roman"/>
          <w:color w:val="000000" w:themeColor="text1"/>
        </w:rPr>
        <w:t xml:space="preserve">     </w:t>
      </w:r>
      <w:r>
        <w:rPr>
          <w:rFonts w:hint="eastAsia" w:ascii="Times New Roman" w:hAnsi="Times New Roman"/>
          <w:color w:val="000000" w:themeColor="text1"/>
        </w:rPr>
        <w:t>5</w:t>
      </w:r>
      <w:r>
        <w:rPr>
          <w:rFonts w:hint="eastAsia" w:ascii="Times New Roman" w:hAnsi="Times New Roman"/>
          <w:color w:val="000000" w:themeColor="text1"/>
        </w:rPr>
        <w:t xml:space="preserve">　送り</w:t>
      </w:r>
      <w:r w:rsidRPr="00D135B7">
        <w:rPr>
          <w:rFonts w:hint="eastAsia" w:ascii="Times New Roman" w:hAnsi="Times New Roman"/>
          <w:color w:val="000000" w:themeColor="text1"/>
        </w:rPr>
        <w:t>出し機関については、自機関で教育を実施していることが分かる書類</w:t>
      </w:r>
    </w:p>
    <w:p w:rsidRPr="004A28EB" w:rsidR="004A28EB" w:rsidP="00D135B7" w:rsidRDefault="004A28EB" w14:paraId="1E3C0AE5" w14:textId="40BFF478">
      <w:pPr>
        <w:spacing w:line="0" w:lineRule="atLeast"/>
        <w:rPr>
          <w:rFonts w:hint="eastAsia" w:ascii="Times New Roman" w:hAnsi="Times New Roman" w:cs="Arial"/>
          <w:sz w:val="21"/>
          <w:szCs w:val="21"/>
          <w:lang w:val="vi-VN"/>
        </w:rPr>
      </w:pPr>
      <w:r>
        <w:rPr>
          <w:rFonts w:hint="eastAsia" w:ascii="Times New Roman" w:hAnsi="Times New Roman"/>
          <w:color w:val="000000" w:themeColor="text1"/>
        </w:rPr>
        <w:t xml:space="preserve">　　　　</w:t>
      </w:r>
      <w:r>
        <w:rPr>
          <w:rFonts w:ascii="Times New Roman" w:hAnsi="Times New Roman"/>
          <w:color w:val="000000" w:themeColor="text1"/>
          <w:lang w:val="vi-VN"/>
        </w:rPr>
        <w:t>Về công ty phái cử, cần có tài liệu chứng minh các hoạt động giáo dục mà phía công ty đó đang thực hiện</w:t>
      </w:r>
    </w:p>
    <w:p w:rsidRPr="004A28EB" w:rsidR="00777574" w:rsidP="00917E41" w:rsidRDefault="0051786A" w14:paraId="234BC184" w14:textId="77777777">
      <w:pPr>
        <w:numPr>
          <w:ilvl w:val="0"/>
          <w:numId w:val="12"/>
        </w:numPr>
        <w:spacing w:line="0" w:lineRule="atLeast"/>
        <w:ind w:left="426"/>
        <w:rPr>
          <w:rFonts w:ascii="Times New Roman" w:hAnsi="Times New Roman" w:cs="Arial"/>
          <w:b/>
          <w:bCs/>
          <w:sz w:val="21"/>
          <w:szCs w:val="21"/>
          <w:lang w:val="vi-VN"/>
        </w:rPr>
      </w:pPr>
      <w:r w:rsidRPr="004A28EB">
        <w:rPr>
          <w:rFonts w:ascii="Times New Roman" w:hAnsi="Times New Roman" w:cs="Arial"/>
          <w:b/>
          <w:bCs/>
          <w:sz w:val="21"/>
          <w:szCs w:val="21"/>
          <w:lang w:val="vi-VN"/>
        </w:rPr>
        <w:t>申請機関</w:t>
      </w:r>
      <w:r w:rsidRPr="00822A6B">
        <w:rPr>
          <w:rFonts w:ascii="Times New Roman" w:hAnsi="Times New Roman" w:cs="Arial"/>
          <w:b/>
          <w:bCs/>
          <w:sz w:val="21"/>
          <w:szCs w:val="21"/>
        </w:rPr>
        <w:t>に</w:t>
      </w:r>
      <w:r w:rsidRPr="00822A6B" w:rsidR="00777574">
        <w:rPr>
          <w:rFonts w:ascii="Times New Roman" w:hAnsi="Times New Roman" w:cs="Arial"/>
          <w:b/>
          <w:bCs/>
          <w:sz w:val="21"/>
          <w:szCs w:val="21"/>
        </w:rPr>
        <w:t>おける</w:t>
      </w:r>
      <w:r w:rsidRPr="004A28EB" w:rsidR="00541607">
        <w:rPr>
          <w:rFonts w:ascii="Times New Roman" w:hAnsi="Times New Roman" w:cs="Arial"/>
          <w:b/>
          <w:bCs/>
          <w:sz w:val="21"/>
          <w:szCs w:val="21"/>
          <w:lang w:val="vi-VN"/>
        </w:rPr>
        <w:t>日本語教育、活動</w:t>
      </w:r>
      <w:r w:rsidRPr="00822A6B" w:rsidR="00A464F6">
        <w:rPr>
          <w:rFonts w:ascii="Times New Roman" w:hAnsi="Times New Roman" w:cs="Arial"/>
          <w:b/>
          <w:bCs/>
          <w:sz w:val="21"/>
          <w:szCs w:val="21"/>
        </w:rPr>
        <w:t>の</w:t>
      </w:r>
      <w:r w:rsidRPr="004A28EB" w:rsidR="00A464F6">
        <w:rPr>
          <w:rFonts w:ascii="Times New Roman" w:hAnsi="Times New Roman" w:cs="Arial"/>
          <w:b/>
          <w:bCs/>
          <w:sz w:val="21"/>
          <w:szCs w:val="21"/>
          <w:lang w:val="vi-VN"/>
        </w:rPr>
        <w:t>沿革及</w:t>
      </w:r>
      <w:r w:rsidRPr="00822A6B" w:rsidR="00A464F6">
        <w:rPr>
          <w:rFonts w:ascii="Times New Roman" w:hAnsi="Times New Roman" w:cs="Arial"/>
          <w:b/>
          <w:bCs/>
          <w:sz w:val="21"/>
          <w:szCs w:val="21"/>
        </w:rPr>
        <w:t>び</w:t>
      </w:r>
      <w:r w:rsidRPr="004A28EB" w:rsidR="00A464F6">
        <w:rPr>
          <w:rFonts w:ascii="Times New Roman" w:hAnsi="Times New Roman" w:cs="Arial"/>
          <w:b/>
          <w:bCs/>
          <w:sz w:val="21"/>
          <w:szCs w:val="21"/>
          <w:lang w:val="vi-VN"/>
        </w:rPr>
        <w:t>現況</w:t>
      </w:r>
      <w:r w:rsidRPr="004A28EB" w:rsidR="00D65442">
        <w:rPr>
          <w:rFonts w:hint="eastAsia" w:ascii="Times New Roman" w:hAnsi="Times New Roman" w:cs="Arial"/>
          <w:b/>
          <w:bCs/>
          <w:sz w:val="21"/>
          <w:szCs w:val="21"/>
          <w:lang w:val="vi-VN"/>
        </w:rPr>
        <w:br/>
      </w:r>
      <w:r w:rsidRPr="004A28EB" w:rsidR="008E016D">
        <w:rPr>
          <w:rFonts w:ascii="Times New Roman" w:hAnsi="Times New Roman" w:cs="Arial"/>
          <w:b/>
          <w:sz w:val="21"/>
          <w:szCs w:val="21"/>
          <w:lang w:val="vi-VN"/>
        </w:rPr>
        <w:t>Khái quát về tình hình đào tạo tiếng Nhật, quá trình hoạt động và hiện trạng tại cơ quan đăng ký</w:t>
      </w:r>
    </w:p>
    <w:tbl>
      <w:tblPr>
        <w:tblW w:w="964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Change w:author="瀨野　裕治" w:date="2025-06-24T08:44:00Z" w:id="94">
          <w:tblPr>
            <w:tblW w:w="964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PrChange>
      </w:tblPr>
      <w:tblGrid>
        <w:gridCol w:w="2552"/>
        <w:gridCol w:w="2055"/>
        <w:gridCol w:w="355"/>
        <w:gridCol w:w="2409"/>
        <w:gridCol w:w="189"/>
        <w:gridCol w:w="2085"/>
        <w:tblGridChange w:id="95">
          <w:tblGrid>
            <w:gridCol w:w="2552"/>
            <w:gridCol w:w="2295"/>
            <w:gridCol w:w="115"/>
            <w:gridCol w:w="2409"/>
            <w:gridCol w:w="189"/>
            <w:gridCol w:w="2085"/>
          </w:tblGrid>
        </w:tblGridChange>
      </w:tblGrid>
      <w:tr w:rsidRPr="004A28EB" w:rsidR="00EC2CC6" w:rsidTr="12FDA88B" w14:paraId="6FEC0E8A" w14:textId="77777777">
        <w:trPr>
          <w:trHeight w:val="300"/>
          <w:trPrChange w:author="瀨野　裕治" w:date="2025-06-24T08:44:00Z" w:id="96">
            <w:trPr>
              <w:trHeight w:val="300"/>
            </w:trPr>
          </w:trPrChange>
        </w:trPr>
        <w:tc>
          <w:tcPr>
            <w:tcW w:w="9645" w:type="dxa"/>
            <w:gridSpan w:val="6"/>
            <w:tcBorders>
              <w:bottom w:val="single" w:color="auto" w:sz="4" w:space="0"/>
            </w:tcBorders>
            <w:shd w:val="clear" w:color="auto" w:fill="FFFFCC"/>
            <w:tcPrChange w:author="瀨野　裕治" w:date="2025-06-24T08:44:00Z" w:id="97">
              <w:tcPr>
                <w:tcW w:w="9645" w:type="dxa"/>
                <w:gridSpan w:val="6"/>
                <w:tcBorders>
                  <w:bottom w:val="single" w:color="auto" w:sz="4" w:space="0"/>
                </w:tcBorders>
                <w:shd w:val="clear" w:color="auto" w:fill="FFFFCC"/>
              </w:tcPr>
            </w:tcPrChange>
          </w:tcPr>
          <w:p w:rsidRPr="004A28EB" w:rsidR="00EC2CC6" w:rsidP="00C40880" w:rsidRDefault="00EC2CC6" w14:paraId="2C4BB85A" w14:textId="77777777">
            <w:pPr>
              <w:spacing w:line="0" w:lineRule="atLeast"/>
              <w:rPr>
                <w:rFonts w:ascii="Times New Roman" w:hAnsi="Times New Roman" w:cs="Arial"/>
                <w:sz w:val="21"/>
                <w:szCs w:val="21"/>
                <w:lang w:val="vi-VN"/>
              </w:rPr>
            </w:pPr>
          </w:p>
        </w:tc>
      </w:tr>
      <w:tr w:rsidRPr="00822A6B" w:rsidR="008E016D" w:rsidTr="12FDA88B" w14:paraId="7327037E" w14:textId="77777777">
        <w:trPr>
          <w:trHeight w:val="300"/>
          <w:trPrChange w:author="瀨野　裕治" w:date="2025-06-24T08:44:00Z" w:id="98">
            <w:trPr>
              <w:trHeight w:val="300"/>
            </w:trPr>
          </w:trPrChange>
        </w:trPr>
        <w:tc>
          <w:tcPr>
            <w:tcW w:w="2552" w:type="dxa"/>
            <w:tcBorders>
              <w:bottom w:val="single" w:color="auto" w:sz="4" w:space="0"/>
            </w:tcBorders>
            <w:vAlign w:val="center"/>
            <w:tcPrChange w:author="瀨野　裕治" w:date="2025-06-24T08:44:00Z" w:id="99">
              <w:tcPr>
                <w:tcW w:w="2552" w:type="dxa"/>
                <w:tcBorders>
                  <w:bottom w:val="single" w:color="auto" w:sz="4" w:space="0"/>
                </w:tcBorders>
                <w:vAlign w:val="center"/>
              </w:tcPr>
            </w:tcPrChange>
          </w:tcPr>
          <w:p w:rsidR="008E016D" w:rsidP="00BA29AB" w:rsidRDefault="008E016D" w14:paraId="4DF6A6AA" w14:textId="77777777">
            <w:pPr>
              <w:spacing w:line="0" w:lineRule="atLeast"/>
              <w:jc w:val="center"/>
              <w:rPr>
                <w:rFonts w:ascii="Times New Roman" w:hAnsi="Times New Roman" w:cs="Arial"/>
                <w:sz w:val="21"/>
                <w:szCs w:val="21"/>
              </w:rPr>
            </w:pPr>
            <w:r>
              <w:rPr>
                <w:rFonts w:hint="eastAsia" w:ascii="Times New Roman" w:hAnsi="Times New Roman" w:cs="Arial"/>
                <w:sz w:val="21"/>
                <w:szCs w:val="21"/>
              </w:rPr>
              <w:t>日本語コースの数</w:t>
            </w:r>
          </w:p>
          <w:p w:rsidRPr="00822A6B" w:rsidR="008E016D" w:rsidP="00EA4D6D" w:rsidRDefault="008E016D" w14:paraId="0A649C35" w14:textId="77777777">
            <w:pPr>
              <w:spacing w:line="0" w:lineRule="atLeast"/>
              <w:jc w:val="center"/>
              <w:rPr>
                <w:rFonts w:ascii="Times New Roman" w:hAnsi="Times New Roman" w:cs="Arial"/>
                <w:sz w:val="21"/>
                <w:szCs w:val="21"/>
              </w:rPr>
            </w:pPr>
            <w:proofErr w:type="spellStart"/>
            <w:r>
              <w:rPr>
                <w:rFonts w:hint="eastAsia" w:ascii="Times New Roman" w:hAnsi="Times New Roman" w:cs="Arial"/>
                <w:sz w:val="21"/>
                <w:szCs w:val="21"/>
              </w:rPr>
              <w:t>Số</w:t>
            </w:r>
            <w:proofErr w:type="spellEnd"/>
            <w:r>
              <w:rPr>
                <w:rFonts w:hint="eastAsia" w:ascii="Times New Roman" w:hAnsi="Times New Roman" w:cs="Arial"/>
                <w:sz w:val="21"/>
                <w:szCs w:val="21"/>
              </w:rPr>
              <w:t xml:space="preserve"> </w:t>
            </w:r>
            <w:proofErr w:type="spellStart"/>
            <w:r>
              <w:rPr>
                <w:rFonts w:ascii="Times New Roman" w:hAnsi="Times New Roman" w:cs="Arial"/>
                <w:sz w:val="21"/>
                <w:szCs w:val="21"/>
              </w:rPr>
              <w:t>lượng</w:t>
            </w:r>
            <w:proofErr w:type="spellEnd"/>
            <w:r>
              <w:rPr>
                <w:rFonts w:ascii="Times New Roman" w:hAnsi="Times New Roman" w:cs="Arial"/>
                <w:sz w:val="21"/>
                <w:szCs w:val="21"/>
              </w:rPr>
              <w:t xml:space="preserve"> </w:t>
            </w:r>
            <w:proofErr w:type="spellStart"/>
            <w:r w:rsidR="00EA4D6D">
              <w:rPr>
                <w:rFonts w:ascii="Times New Roman" w:hAnsi="Times New Roman" w:cs="Arial"/>
                <w:sz w:val="21"/>
                <w:szCs w:val="21"/>
              </w:rPr>
              <w:t>chương</w:t>
            </w:r>
            <w:proofErr w:type="spellEnd"/>
            <w:r w:rsidR="00EA4D6D">
              <w:rPr>
                <w:rFonts w:ascii="Times New Roman" w:hAnsi="Times New Roman" w:cs="Arial"/>
                <w:sz w:val="21"/>
                <w:szCs w:val="21"/>
              </w:rPr>
              <w:t xml:space="preserve"> </w:t>
            </w:r>
            <w:proofErr w:type="spellStart"/>
            <w:r w:rsidR="00EA4D6D">
              <w:rPr>
                <w:rFonts w:ascii="Times New Roman" w:hAnsi="Times New Roman" w:cs="Arial"/>
                <w:sz w:val="21"/>
                <w:szCs w:val="21"/>
              </w:rPr>
              <w:t>trình</w:t>
            </w:r>
            <w:proofErr w:type="spellEnd"/>
            <w:r w:rsidR="00EA4D6D">
              <w:rPr>
                <w:rFonts w:ascii="Times New Roman" w:hAnsi="Times New Roman" w:cs="Arial"/>
                <w:sz w:val="21"/>
                <w:szCs w:val="21"/>
              </w:rPr>
              <w:t xml:space="preserve"> </w:t>
            </w:r>
            <w:proofErr w:type="spellStart"/>
            <w:r w:rsidR="00EA4D6D">
              <w:rPr>
                <w:rFonts w:ascii="Times New Roman" w:hAnsi="Times New Roman" w:cs="Arial"/>
                <w:sz w:val="21"/>
                <w:szCs w:val="21"/>
              </w:rPr>
              <w:t>đào</w:t>
            </w:r>
            <w:proofErr w:type="spellEnd"/>
            <w:r w:rsidR="00EA4D6D">
              <w:rPr>
                <w:rFonts w:ascii="Times New Roman" w:hAnsi="Times New Roman" w:cs="Arial"/>
                <w:sz w:val="21"/>
                <w:szCs w:val="21"/>
              </w:rPr>
              <w:t xml:space="preserve"> </w:t>
            </w:r>
            <w:proofErr w:type="spellStart"/>
            <w:r w:rsidR="00EA4D6D">
              <w:rPr>
                <w:rFonts w:ascii="Times New Roman" w:hAnsi="Times New Roman" w:cs="Arial"/>
                <w:sz w:val="21"/>
                <w:szCs w:val="21"/>
              </w:rPr>
              <w:t>tạo</w:t>
            </w:r>
            <w:proofErr w:type="spellEnd"/>
            <w:r w:rsidR="00EA4D6D">
              <w:rPr>
                <w:rFonts w:ascii="Times New Roman" w:hAnsi="Times New Roman" w:cs="Arial"/>
                <w:sz w:val="21"/>
                <w:szCs w:val="21"/>
              </w:rPr>
              <w:t xml:space="preserve"> </w:t>
            </w:r>
            <w:proofErr w:type="spellStart"/>
            <w:r>
              <w:rPr>
                <w:rFonts w:hint="eastAsia" w:ascii="Times New Roman" w:hAnsi="Times New Roman" w:cs="Arial"/>
                <w:sz w:val="21"/>
                <w:szCs w:val="21"/>
              </w:rPr>
              <w:t>tiếng</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Nhật</w:t>
            </w:r>
            <w:proofErr w:type="spellEnd"/>
          </w:p>
        </w:tc>
        <w:tc>
          <w:tcPr>
            <w:tcW w:w="2410" w:type="dxa"/>
            <w:gridSpan w:val="2"/>
            <w:tcBorders>
              <w:bottom w:val="single" w:color="auto" w:sz="4" w:space="0"/>
            </w:tcBorders>
            <w:vAlign w:val="center"/>
            <w:tcPrChange w:author="瀨野　裕治" w:date="2025-06-24T08:44:00Z" w:id="100">
              <w:tcPr>
                <w:tcW w:w="2410" w:type="dxa"/>
                <w:gridSpan w:val="2"/>
                <w:tcBorders>
                  <w:bottom w:val="single" w:color="auto" w:sz="4" w:space="0"/>
                </w:tcBorders>
                <w:vAlign w:val="center"/>
              </w:tcPr>
            </w:tcPrChange>
          </w:tcPr>
          <w:p w:rsidR="008E016D" w:rsidP="00D52337" w:rsidRDefault="008E016D" w14:paraId="50C94591" w14:textId="77777777">
            <w:pPr>
              <w:spacing w:line="0" w:lineRule="atLeast"/>
              <w:jc w:val="center"/>
              <w:rPr>
                <w:rFonts w:ascii="Times New Roman" w:hAnsi="Times New Roman" w:cs="Arial"/>
                <w:sz w:val="21"/>
                <w:szCs w:val="21"/>
              </w:rPr>
            </w:pPr>
            <w:r w:rsidRPr="00822A6B">
              <w:rPr>
                <w:rFonts w:hint="eastAsia" w:ascii="Times New Roman" w:hAnsi="Times New Roman" w:cs="Arial"/>
                <w:sz w:val="21"/>
                <w:szCs w:val="21"/>
              </w:rPr>
              <w:t>日本語講座学生数</w:t>
            </w:r>
          </w:p>
          <w:p w:rsidRPr="00822A6B" w:rsidR="008E016D" w:rsidP="00EA4D6D" w:rsidRDefault="008E016D" w14:paraId="547E9AE0" w14:textId="77777777">
            <w:pPr>
              <w:spacing w:line="0" w:lineRule="atLeast"/>
              <w:jc w:val="center"/>
              <w:rPr>
                <w:rFonts w:ascii="Times New Roman" w:hAnsi="Times New Roman" w:cs="Arial"/>
                <w:sz w:val="21"/>
                <w:szCs w:val="21"/>
              </w:rPr>
            </w:pPr>
            <w:proofErr w:type="spellStart"/>
            <w:r>
              <w:rPr>
                <w:rFonts w:hint="eastAsia" w:ascii="Times New Roman" w:hAnsi="Times New Roman" w:cs="Arial"/>
                <w:sz w:val="21"/>
                <w:szCs w:val="21"/>
              </w:rPr>
              <w:t>Số</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lượng</w:t>
            </w:r>
            <w:proofErr w:type="spellEnd"/>
            <w:r>
              <w:rPr>
                <w:rFonts w:hint="eastAsia" w:ascii="Times New Roman" w:hAnsi="Times New Roman" w:cs="Arial"/>
                <w:sz w:val="21"/>
                <w:szCs w:val="21"/>
              </w:rPr>
              <w:t xml:space="preserve"> </w:t>
            </w:r>
            <w:proofErr w:type="spellStart"/>
            <w:r w:rsidR="00EA4D6D">
              <w:rPr>
                <w:rFonts w:ascii="Times New Roman" w:hAnsi="Times New Roman" w:cs="Arial"/>
                <w:sz w:val="21"/>
                <w:szCs w:val="21"/>
              </w:rPr>
              <w:t>sinh</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viên</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học</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tiếng</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Nhật</w:t>
            </w:r>
            <w:proofErr w:type="spellEnd"/>
          </w:p>
        </w:tc>
        <w:tc>
          <w:tcPr>
            <w:tcW w:w="4683" w:type="dxa"/>
            <w:gridSpan w:val="3"/>
            <w:tcBorders>
              <w:bottom w:val="single" w:color="auto" w:sz="4" w:space="0"/>
            </w:tcBorders>
            <w:vAlign w:val="center"/>
            <w:tcPrChange w:author="瀨野　裕治" w:date="2025-06-24T08:44:00Z" w:id="101">
              <w:tcPr>
                <w:tcW w:w="4683" w:type="dxa"/>
                <w:gridSpan w:val="3"/>
                <w:tcBorders>
                  <w:bottom w:val="single" w:color="auto" w:sz="4" w:space="0"/>
                </w:tcBorders>
                <w:vAlign w:val="center"/>
              </w:tcPr>
            </w:tcPrChange>
          </w:tcPr>
          <w:p w:rsidRPr="00822A6B" w:rsidR="008E016D" w:rsidP="00C40880" w:rsidRDefault="008E016D" w14:paraId="18085CFE" w14:textId="77777777">
            <w:pPr>
              <w:spacing w:line="0" w:lineRule="atLeast"/>
              <w:jc w:val="center"/>
              <w:rPr>
                <w:rFonts w:ascii="Times New Roman" w:hAnsi="Times New Roman" w:cs="Arial"/>
                <w:sz w:val="21"/>
                <w:szCs w:val="21"/>
              </w:rPr>
            </w:pPr>
            <w:r w:rsidRPr="00822A6B">
              <w:rPr>
                <w:rFonts w:hint="eastAsia" w:ascii="Times New Roman" w:hAnsi="Times New Roman" w:cs="Arial"/>
                <w:sz w:val="21"/>
                <w:szCs w:val="21"/>
              </w:rPr>
              <w:t>日本語教師数</w:t>
            </w:r>
          </w:p>
          <w:p w:rsidR="008E016D" w:rsidP="00D07A01" w:rsidRDefault="008E016D" w14:paraId="13E4390B" w14:textId="77777777">
            <w:pPr>
              <w:spacing w:line="0" w:lineRule="atLeast"/>
              <w:jc w:val="center"/>
              <w:rPr>
                <w:rFonts w:ascii="Times New Roman" w:hAnsi="Times New Roman" w:cs="Arial"/>
                <w:szCs w:val="18"/>
              </w:rPr>
            </w:pPr>
            <w:r w:rsidRPr="00B2366B">
              <w:rPr>
                <w:rFonts w:hint="eastAsia" w:ascii="Times New Roman" w:hAnsi="Times New Roman" w:cs="Arial"/>
                <w:szCs w:val="18"/>
              </w:rPr>
              <w:t>（うち、日本人教師数）</w:t>
            </w:r>
          </w:p>
          <w:p w:rsidRPr="003866E5" w:rsidR="008E016D" w:rsidP="00D07A01" w:rsidRDefault="00EA4D6D" w14:paraId="356D1A63" w14:textId="77777777">
            <w:pPr>
              <w:spacing w:line="0" w:lineRule="atLeast"/>
              <w:jc w:val="center"/>
              <w:rPr>
                <w:rFonts w:ascii="Times New Roman" w:hAnsi="Times New Roman" w:cs="Arial"/>
                <w:szCs w:val="18"/>
              </w:rPr>
            </w:pPr>
            <w:proofErr w:type="spellStart"/>
            <w:r w:rsidRPr="003866E5">
              <w:rPr>
                <w:rFonts w:ascii="Times New Roman" w:hAnsi="Times New Roman" w:cs="Arial"/>
                <w:szCs w:val="18"/>
              </w:rPr>
              <w:t>Tổng</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số</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lượng</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giáo</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viên</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tiếng</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Nhật</w:t>
            </w:r>
            <w:proofErr w:type="spellEnd"/>
          </w:p>
          <w:p w:rsidRPr="00B2366B" w:rsidR="00EA4D6D" w:rsidP="003866E5" w:rsidRDefault="00EA4D6D" w14:paraId="359A1511" w14:textId="77777777">
            <w:pPr>
              <w:spacing w:line="0" w:lineRule="atLeast"/>
              <w:jc w:val="center"/>
              <w:rPr>
                <w:rFonts w:ascii="Times New Roman" w:hAnsi="Times New Roman" w:cs="Arial"/>
                <w:szCs w:val="18"/>
              </w:rPr>
            </w:pPr>
            <w:r w:rsidRPr="003866E5">
              <w:rPr>
                <w:rFonts w:ascii="Times New Roman" w:hAnsi="Times New Roman" w:cs="Arial"/>
                <w:szCs w:val="18"/>
              </w:rPr>
              <w:t>(</w:t>
            </w:r>
            <w:proofErr w:type="spellStart"/>
            <w:r w:rsidR="003866E5">
              <w:rPr>
                <w:rFonts w:ascii="Times New Roman" w:hAnsi="Times New Roman" w:cs="Arial"/>
                <w:szCs w:val="18"/>
              </w:rPr>
              <w:t>trong</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đó</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có</w:t>
            </w:r>
            <w:proofErr w:type="spellEnd"/>
            <w:r w:rsidR="003866E5">
              <w:rPr>
                <w:rFonts w:ascii="Times New Roman" w:hAnsi="Times New Roman" w:cs="Arial"/>
                <w:szCs w:val="18"/>
              </w:rPr>
              <w:t xml:space="preserve"> bao </w:t>
            </w:r>
            <w:proofErr w:type="spellStart"/>
            <w:r w:rsidR="003866E5">
              <w:rPr>
                <w:rFonts w:ascii="Times New Roman" w:hAnsi="Times New Roman" w:cs="Arial"/>
                <w:szCs w:val="18"/>
              </w:rPr>
              <w:t>nhiêu</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giáo</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viên</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người</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Nhật</w:t>
            </w:r>
            <w:proofErr w:type="spellEnd"/>
            <w:r w:rsidRPr="003866E5">
              <w:rPr>
                <w:rFonts w:ascii="Times New Roman" w:hAnsi="Times New Roman" w:cs="Arial"/>
                <w:szCs w:val="18"/>
              </w:rPr>
              <w:t>)</w:t>
            </w:r>
          </w:p>
        </w:tc>
      </w:tr>
      <w:tr w:rsidRPr="00822A6B" w:rsidR="008E016D" w:rsidTr="12FDA88B" w14:paraId="633E679D" w14:textId="77777777">
        <w:trPr>
          <w:trHeight w:val="300"/>
          <w:trPrChange w:author="瀨野　裕治" w:date="2025-06-24T08:44:00Z" w:id="102">
            <w:trPr>
              <w:trHeight w:val="300"/>
            </w:trPr>
          </w:trPrChange>
        </w:trPr>
        <w:tc>
          <w:tcPr>
            <w:tcW w:w="2552" w:type="dxa"/>
            <w:shd w:val="clear" w:color="auto" w:fill="FFFFCC"/>
            <w:vAlign w:val="center"/>
            <w:tcPrChange w:author="瀨野　裕治" w:date="2025-06-24T08:44:00Z" w:id="103">
              <w:tcPr>
                <w:tcW w:w="2552" w:type="dxa"/>
                <w:shd w:val="clear" w:color="auto" w:fill="FFFFCC"/>
                <w:vAlign w:val="center"/>
              </w:tcPr>
            </w:tcPrChange>
          </w:tcPr>
          <w:p w:rsidRPr="00822A6B" w:rsidR="008E016D" w:rsidP="00C40880" w:rsidRDefault="008E016D" w14:paraId="3ABDDC34" w14:textId="77777777">
            <w:pPr>
              <w:spacing w:line="0" w:lineRule="atLeast"/>
              <w:ind w:left="91" w:leftChars="47"/>
              <w:jc w:val="center"/>
              <w:rPr>
                <w:rFonts w:ascii="Times New Roman" w:hAnsi="Times New Roman" w:cs="Arial"/>
                <w:sz w:val="21"/>
                <w:szCs w:val="21"/>
              </w:rPr>
            </w:pPr>
            <w:r w:rsidRPr="00822A6B">
              <w:rPr>
                <w:rFonts w:hint="eastAsia" w:ascii="Times New Roman" w:hAnsi="Times New Roman" w:cs="Arial"/>
                <w:sz w:val="21"/>
                <w:szCs w:val="21"/>
              </w:rPr>
              <w:t xml:space="preserve">　　　　</w:t>
            </w:r>
          </w:p>
        </w:tc>
        <w:tc>
          <w:tcPr>
            <w:tcW w:w="2410" w:type="dxa"/>
            <w:gridSpan w:val="2"/>
            <w:shd w:val="clear" w:color="auto" w:fill="FFFFCC"/>
            <w:vAlign w:val="center"/>
            <w:tcPrChange w:author="瀨野　裕治" w:date="2025-06-24T08:44:00Z" w:id="104">
              <w:tcPr>
                <w:tcW w:w="2410" w:type="dxa"/>
                <w:gridSpan w:val="2"/>
                <w:shd w:val="clear" w:color="auto" w:fill="FFFFCC"/>
                <w:vAlign w:val="center"/>
              </w:tcPr>
            </w:tcPrChange>
          </w:tcPr>
          <w:p w:rsidRPr="00822A6B" w:rsidR="008E016D" w:rsidP="00C40880" w:rsidRDefault="008E016D" w14:paraId="20B5923B" w14:textId="77777777">
            <w:pPr>
              <w:spacing w:line="0" w:lineRule="atLeast"/>
              <w:ind w:left="91" w:leftChars="47"/>
              <w:jc w:val="center"/>
              <w:rPr>
                <w:rFonts w:ascii="Times New Roman" w:hAnsi="Times New Roman" w:cs="Arial"/>
                <w:sz w:val="21"/>
                <w:szCs w:val="21"/>
              </w:rPr>
            </w:pPr>
            <w:r w:rsidRPr="00822A6B">
              <w:rPr>
                <w:rFonts w:hint="eastAsia" w:ascii="Times New Roman" w:hAnsi="Times New Roman" w:cs="Arial"/>
                <w:sz w:val="21"/>
                <w:szCs w:val="21"/>
              </w:rPr>
              <w:t xml:space="preserve">　　　　人</w:t>
            </w:r>
          </w:p>
        </w:tc>
        <w:tc>
          <w:tcPr>
            <w:tcW w:w="4683" w:type="dxa"/>
            <w:gridSpan w:val="3"/>
            <w:shd w:val="clear" w:color="auto" w:fill="FFFFCC"/>
            <w:vAlign w:val="center"/>
            <w:tcPrChange w:author="瀨野　裕治" w:date="2025-06-24T08:44:00Z" w:id="105">
              <w:tcPr>
                <w:tcW w:w="4683" w:type="dxa"/>
                <w:gridSpan w:val="3"/>
                <w:shd w:val="clear" w:color="auto" w:fill="FFFFCC"/>
                <w:vAlign w:val="center"/>
              </w:tcPr>
            </w:tcPrChange>
          </w:tcPr>
          <w:p w:rsidRPr="00822A6B" w:rsidR="008E016D" w:rsidP="00C40880" w:rsidRDefault="008E016D" w14:paraId="70B7A504" w14:textId="77777777">
            <w:pPr>
              <w:spacing w:line="0" w:lineRule="atLeast"/>
              <w:ind w:left="91" w:leftChars="47"/>
              <w:jc w:val="center"/>
              <w:rPr>
                <w:rFonts w:ascii="Times New Roman" w:hAnsi="Times New Roman" w:cs="Arial"/>
                <w:sz w:val="21"/>
                <w:szCs w:val="21"/>
              </w:rPr>
            </w:pPr>
            <w:r w:rsidRPr="00822A6B">
              <w:rPr>
                <w:rFonts w:hint="eastAsia" w:ascii="Times New Roman" w:hAnsi="Times New Roman" w:cs="Arial"/>
                <w:sz w:val="21"/>
                <w:szCs w:val="21"/>
              </w:rPr>
              <w:t xml:space="preserve">　　　　</w:t>
            </w:r>
          </w:p>
          <w:p w:rsidR="008E016D" w:rsidP="00C40880" w:rsidRDefault="008E016D" w14:paraId="50428483" w14:textId="77777777">
            <w:pPr>
              <w:spacing w:line="0" w:lineRule="atLeast"/>
              <w:ind w:left="91" w:leftChars="47"/>
              <w:jc w:val="center"/>
              <w:rPr>
                <w:rFonts w:ascii="Times New Roman" w:hAnsi="Times New Roman" w:cs="Arial"/>
                <w:sz w:val="21"/>
                <w:szCs w:val="21"/>
              </w:rPr>
            </w:pPr>
            <w:r w:rsidRPr="00822A6B">
              <w:rPr>
                <w:rFonts w:hint="eastAsia" w:ascii="Times New Roman" w:hAnsi="Times New Roman" w:cs="Arial"/>
                <w:sz w:val="21"/>
                <w:szCs w:val="21"/>
              </w:rPr>
              <w:t xml:space="preserve">　　　　人</w:t>
            </w:r>
            <w:r w:rsidR="00EA4D6D">
              <w:rPr>
                <w:rFonts w:hint="eastAsia" w:ascii="Times New Roman" w:hAnsi="Times New Roman" w:cs="Arial"/>
                <w:sz w:val="21"/>
                <w:szCs w:val="21"/>
              </w:rPr>
              <w:t xml:space="preserve"> </w:t>
            </w:r>
            <w:proofErr w:type="spellStart"/>
            <w:r w:rsidR="00EA4D6D">
              <w:rPr>
                <w:rFonts w:hint="eastAsia" w:ascii="Times New Roman" w:hAnsi="Times New Roman" w:cs="Arial"/>
                <w:sz w:val="21"/>
                <w:szCs w:val="21"/>
              </w:rPr>
              <w:t>người</w:t>
            </w:r>
            <w:proofErr w:type="spellEnd"/>
          </w:p>
          <w:p w:rsidRPr="00822A6B" w:rsidR="008E016D" w:rsidP="00C40880" w:rsidRDefault="008E016D" w14:paraId="22E26B63" w14:textId="77777777">
            <w:pPr>
              <w:spacing w:line="0" w:lineRule="atLeast"/>
              <w:ind w:left="91" w:leftChars="47"/>
              <w:jc w:val="center"/>
              <w:rPr>
                <w:rFonts w:ascii="Times New Roman" w:hAnsi="Times New Roman" w:cs="Arial"/>
                <w:sz w:val="21"/>
                <w:szCs w:val="21"/>
              </w:rPr>
            </w:pPr>
            <w:r>
              <w:rPr>
                <w:rFonts w:hint="eastAsia" w:ascii="Times New Roman" w:hAnsi="Times New Roman" w:cs="Arial"/>
                <w:sz w:val="21"/>
                <w:szCs w:val="21"/>
              </w:rPr>
              <w:t>（</w:t>
            </w:r>
            <w:r w:rsidR="00EA4D6D">
              <w:rPr>
                <w:rFonts w:hint="eastAsia" w:ascii="Times New Roman" w:hAnsi="Times New Roman" w:cs="Arial"/>
                <w:sz w:val="21"/>
                <w:szCs w:val="21"/>
              </w:rPr>
              <w:t xml:space="preserve">  </w:t>
            </w:r>
            <w:r>
              <w:rPr>
                <w:rFonts w:hint="eastAsia" w:ascii="Times New Roman" w:hAnsi="Times New Roman" w:cs="Arial"/>
                <w:sz w:val="21"/>
                <w:szCs w:val="21"/>
              </w:rPr>
              <w:t xml:space="preserve">　人</w:t>
            </w:r>
            <w:r w:rsidR="00EA4D6D">
              <w:rPr>
                <w:rFonts w:hint="eastAsia" w:ascii="Times New Roman" w:hAnsi="Times New Roman" w:cs="Arial"/>
                <w:sz w:val="21"/>
                <w:szCs w:val="21"/>
              </w:rPr>
              <w:t xml:space="preserve"> </w:t>
            </w:r>
            <w:proofErr w:type="spellStart"/>
            <w:r w:rsidR="00EA4D6D">
              <w:rPr>
                <w:rFonts w:hint="eastAsia" w:ascii="Times New Roman" w:hAnsi="Times New Roman" w:cs="Arial"/>
                <w:sz w:val="21"/>
                <w:szCs w:val="21"/>
              </w:rPr>
              <w:t>người</w:t>
            </w:r>
            <w:proofErr w:type="spellEnd"/>
            <w:r>
              <w:rPr>
                <w:rFonts w:hint="eastAsia" w:ascii="Times New Roman" w:hAnsi="Times New Roman" w:cs="Arial"/>
                <w:sz w:val="21"/>
                <w:szCs w:val="21"/>
              </w:rPr>
              <w:t>）</w:t>
            </w:r>
          </w:p>
        </w:tc>
      </w:tr>
      <w:tr w:rsidRPr="00822A6B" w:rsidR="002F68D8" w:rsidTr="12FDA88B" w14:paraId="1E98F93F" w14:textId="77777777">
        <w:trPr>
          <w:trHeight w:val="300"/>
          <w:trPrChange w:author="瀨野　裕治" w:date="2025-06-24T08:44:00Z" w:id="106">
            <w:trPr>
              <w:trHeight w:val="300"/>
            </w:trPr>
          </w:trPrChange>
        </w:trPr>
        <w:tc>
          <w:tcPr>
            <w:tcW w:w="2552" w:type="dxa"/>
            <w:vAlign w:val="center"/>
            <w:tcPrChange w:author="瀨野　裕治" w:date="2025-06-24T08:44:00Z" w:id="107">
              <w:tcPr>
                <w:tcW w:w="2552" w:type="dxa"/>
                <w:vAlign w:val="center"/>
              </w:tcPr>
            </w:tcPrChange>
          </w:tcPr>
          <w:p w:rsidR="00DA1683" w:rsidP="00C40880" w:rsidRDefault="004427BE" w14:paraId="6C19EA25" w14:textId="37A5A6D8">
            <w:pPr>
              <w:spacing w:line="0" w:lineRule="atLeast"/>
              <w:rPr>
                <w:rFonts w:ascii="Times New Roman" w:hAnsi="Times New Roman" w:cs="Arial"/>
                <w:sz w:val="21"/>
                <w:szCs w:val="21"/>
              </w:rPr>
            </w:pPr>
            <w:r>
              <w:rPr>
                <w:rFonts w:hint="eastAsia" w:ascii="Times New Roman" w:hAnsi="Times New Roman" w:cs="Arial"/>
                <w:sz w:val="21"/>
                <w:szCs w:val="21"/>
              </w:rPr>
              <w:t>日本語学科</w:t>
            </w:r>
            <w:r w:rsidR="00EB0E55">
              <w:rPr>
                <w:rFonts w:hint="eastAsia" w:ascii="Times New Roman" w:hAnsi="Times New Roman" w:cs="Arial"/>
                <w:sz w:val="21"/>
                <w:szCs w:val="21"/>
              </w:rPr>
              <w:t>以外で日本語コースを開設している学部（学科）の有無</w:t>
            </w:r>
          </w:p>
          <w:p w:rsidRPr="00384F52" w:rsidR="00384F52" w:rsidP="00C40880" w:rsidRDefault="00384F52" w14:paraId="68FE78F8" w14:textId="6164286B">
            <w:pPr>
              <w:spacing w:line="0" w:lineRule="atLeast"/>
              <w:rPr>
                <w:rFonts w:ascii="Times New Roman" w:hAnsi="Times New Roman" w:cs="Arial"/>
                <w:sz w:val="21"/>
                <w:szCs w:val="21"/>
              </w:rPr>
            </w:pPr>
            <w:r w:rsidRPr="00384F52">
              <w:rPr>
                <w:rFonts w:hint="eastAsia" w:ascii="Times New Roman" w:hAnsi="Times New Roman" w:cs="Arial"/>
                <w:sz w:val="21"/>
                <w:szCs w:val="21"/>
              </w:rPr>
              <w:t>※該当がある場合のみ記入</w:t>
            </w:r>
          </w:p>
          <w:p w:rsidR="00384F52" w:rsidP="00384F52" w:rsidRDefault="00EA4D6D" w14:paraId="39057F5F" w14:textId="10AA6283">
            <w:pPr>
              <w:spacing w:line="0" w:lineRule="atLeast"/>
              <w:jc w:val="left"/>
              <w:rPr>
                <w:rFonts w:ascii="Times New Roman" w:hAnsi="Times New Roman" w:cs="Arial"/>
                <w:sz w:val="21"/>
                <w:szCs w:val="21"/>
              </w:rPr>
            </w:pPr>
            <w:proofErr w:type="spellStart"/>
            <w:r>
              <w:rPr>
                <w:rFonts w:ascii="Times New Roman" w:hAnsi="Times New Roman" w:cs="Arial"/>
                <w:sz w:val="21"/>
                <w:szCs w:val="21"/>
              </w:rPr>
              <w:t>Ngoài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bộ</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môn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có</w:t>
            </w:r>
            <w:proofErr w:type="spellEnd"/>
            <w:r>
              <w:rPr>
                <w:rFonts w:ascii="Times New Roman" w:hAnsi="Times New Roman" w:cs="Arial"/>
                <w:sz w:val="21"/>
                <w:szCs w:val="21"/>
              </w:rPr>
              <w:t xml:space="preserve"> </w:t>
            </w:r>
            <w:r>
              <w:rPr>
                <w:rFonts w:hint="eastAsia" w:ascii="Times New Roman" w:hAnsi="Times New Roman" w:cs="Arial"/>
                <w:sz w:val="21"/>
                <w:szCs w:val="21"/>
              </w:rPr>
              <w:t>khoa</w:t>
            </w:r>
            <w:r>
              <w:rPr>
                <w:rFonts w:ascii="Times New Roman" w:hAnsi="Times New Roman" w:cs="Arial"/>
                <w:sz w:val="21"/>
                <w:szCs w:val="21"/>
              </w:rPr>
              <w:t>/</w:t>
            </w:r>
            <w:proofErr w:type="spellStart"/>
            <w:r>
              <w:rPr>
                <w:rFonts w:hint="eastAsia" w:ascii="Times New Roman" w:hAnsi="Times New Roman" w:cs="Arial"/>
                <w:sz w:val="21"/>
                <w:szCs w:val="21"/>
              </w:rPr>
              <w:t>bộ</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môn</w:t>
            </w:r>
            <w:proofErr w:type="spellEnd"/>
            <w:r>
              <w:rPr>
                <w:rFonts w:hint="eastAsia" w:ascii="Times New Roman" w:hAnsi="Times New Roman" w:cs="Arial"/>
                <w:sz w:val="21"/>
                <w:szCs w:val="21"/>
              </w:rPr>
              <w:t xml:space="preserve"> </w:t>
            </w:r>
            <w:proofErr w:type="spellStart"/>
            <w:r>
              <w:rPr>
                <w:rFonts w:ascii="Times New Roman" w:hAnsi="Times New Roman" w:cs="Arial"/>
                <w:sz w:val="21"/>
                <w:szCs w:val="21"/>
              </w:rPr>
              <w:t>nào</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đang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thực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hiện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chương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đào</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tạo</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không</w:t>
            </w:r>
            <w:proofErr w:type="spellEnd"/>
            <w:r>
              <w:rPr>
                <w:rFonts w:ascii="Times New Roman" w:hAnsi="Times New Roman" w:cs="Arial"/>
                <w:sz w:val="21"/>
                <w:szCs w:val="21"/>
              </w:rPr>
              <w:t>?</w:t>
            </w:r>
            <w:r w:rsidR="00384F52">
              <w:rPr>
                <w:rFonts w:hint="eastAsia" w:ascii="Times New Roman" w:hAnsi="Times New Roman" w:cs="Arial"/>
                <w:sz w:val="21"/>
                <w:szCs w:val="21"/>
              </w:rPr>
              <w:t xml:space="preserve"> </w:t>
            </w:r>
          </w:p>
          <w:p w:rsidRPr="00822A6B" w:rsidR="00EA4D6D" w:rsidP="00EA4D6D" w:rsidRDefault="00384F52" w14:paraId="39386DCD" w14:textId="551DF6B7">
            <w:pPr>
              <w:spacing w:line="0" w:lineRule="atLeast"/>
              <w:rPr>
                <w:rFonts w:ascii="Times New Roman" w:hAnsi="Times New Roman" w:cs="Arial"/>
                <w:sz w:val="21"/>
                <w:szCs w:val="21"/>
              </w:rPr>
            </w:pPr>
            <w:r>
              <w:rPr>
                <w:rFonts w:hint="eastAsia" w:ascii="Times New Roman" w:hAnsi="Times New Roman" w:cs="Arial"/>
                <w:sz w:val="21"/>
                <w:szCs w:val="21"/>
              </w:rPr>
              <w:t>*</w:t>
            </w:r>
            <w:proofErr w:type="spellStart"/>
            <w:r>
              <w:rPr>
                <w:rFonts w:ascii="Times New Roman" w:hAnsi="Times New Roman" w:cs="Arial"/>
                <w:sz w:val="21"/>
                <w:szCs w:val="21"/>
              </w:rPr>
              <w:t>c</w:t>
            </w:r>
            <w:r>
              <w:rPr>
                <w:rFonts w:hint="eastAsia" w:ascii="Times New Roman" w:hAnsi="Times New Roman" w:cs="Arial"/>
                <w:sz w:val="21"/>
                <w:szCs w:val="21"/>
              </w:rPr>
              <w:t>hỉ</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điền</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nếu</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có</w:t>
            </w:r>
            <w:proofErr w:type="spellEnd"/>
          </w:p>
        </w:tc>
        <w:tc>
          <w:tcPr>
            <w:tcW w:w="2410" w:type="dxa"/>
            <w:gridSpan w:val="2"/>
            <w:tcBorders>
              <w:bottom w:val="single" w:color="auto" w:sz="4" w:space="0"/>
            </w:tcBorders>
            <w:shd w:val="clear" w:color="auto" w:fill="FFFFCC"/>
            <w:tcPrChange w:author="瀨野　裕治" w:date="2025-06-24T08:44:00Z" w:id="108">
              <w:tcPr>
                <w:tcW w:w="2410" w:type="dxa"/>
                <w:gridSpan w:val="2"/>
                <w:tcBorders>
                  <w:bottom w:val="single" w:color="auto" w:sz="4" w:space="0"/>
                </w:tcBorders>
                <w:shd w:val="clear" w:color="auto" w:fill="FFFFCC"/>
              </w:tcPr>
            </w:tcPrChange>
          </w:tcPr>
          <w:p w:rsidRPr="007A58B5" w:rsidR="002F68D8" w:rsidP="00986DA5" w:rsidRDefault="00EB0E55" w14:paraId="44D91BBA" w14:textId="77777777">
            <w:pPr>
              <w:spacing w:line="0" w:lineRule="atLeast"/>
              <w:jc w:val="center"/>
              <w:rPr>
                <w:rFonts w:ascii="Times New Roman" w:hAnsi="Times New Roman" w:cs="Arial"/>
                <w:sz w:val="20"/>
              </w:rPr>
            </w:pPr>
            <w:r w:rsidRPr="007A58B5">
              <w:rPr>
                <w:rFonts w:hint="eastAsia" w:ascii="Times New Roman" w:hAnsi="Times New Roman" w:cs="Arial"/>
                <w:sz w:val="20"/>
              </w:rPr>
              <w:t>有・無</w:t>
            </w:r>
          </w:p>
          <w:p w:rsidRPr="007A58B5" w:rsidR="00EA4D6D" w:rsidP="00986DA5" w:rsidRDefault="00EA4D6D" w14:paraId="580988A2" w14:textId="77777777">
            <w:pPr>
              <w:spacing w:line="0" w:lineRule="atLeast"/>
              <w:jc w:val="center"/>
              <w:rPr>
                <w:rFonts w:ascii="Times New Roman" w:hAnsi="Times New Roman" w:cs="Arial"/>
                <w:sz w:val="20"/>
              </w:rPr>
            </w:pPr>
            <w:proofErr w:type="spellStart"/>
            <w:r w:rsidRPr="007A58B5">
              <w:rPr>
                <w:rFonts w:hint="eastAsia" w:ascii="Times New Roman" w:hAnsi="Times New Roman" w:cs="Arial"/>
                <w:sz w:val="20"/>
              </w:rPr>
              <w:t>Có</w:t>
            </w:r>
            <w:proofErr w:type="spellEnd"/>
            <w:r w:rsidRPr="007A58B5">
              <w:rPr>
                <w:rFonts w:hint="eastAsia" w:ascii="Times New Roman" w:hAnsi="Times New Roman" w:cs="Arial"/>
                <w:sz w:val="20"/>
              </w:rPr>
              <w:t xml:space="preserve"> / </w:t>
            </w:r>
            <w:proofErr w:type="spellStart"/>
            <w:r w:rsidRPr="007A58B5">
              <w:rPr>
                <w:rFonts w:hint="eastAsia" w:ascii="Times New Roman" w:hAnsi="Times New Roman" w:cs="Arial"/>
                <w:sz w:val="20"/>
              </w:rPr>
              <w:t>Không</w:t>
            </w:r>
            <w:proofErr w:type="spellEnd"/>
          </w:p>
          <w:p w:rsidR="00EA4D6D" w:rsidP="00986DA5" w:rsidRDefault="00EB0E55" w14:paraId="00CB956F" w14:textId="77777777">
            <w:pPr>
              <w:spacing w:line="0" w:lineRule="atLeast"/>
              <w:jc w:val="center"/>
              <w:rPr>
                <w:rFonts w:ascii="Times New Roman" w:hAnsi="Times New Roman" w:cs="Arial"/>
                <w:sz w:val="20"/>
              </w:rPr>
            </w:pPr>
            <w:r w:rsidRPr="007A58B5">
              <w:rPr>
                <w:rFonts w:hint="eastAsia" w:ascii="Times New Roman" w:hAnsi="Times New Roman" w:cs="Arial"/>
                <w:sz w:val="20"/>
              </w:rPr>
              <w:t>（有りの場合、学部（学科）名と学生数）</w:t>
            </w:r>
            <w:r w:rsidRPr="007A58B5" w:rsidR="00EA4D6D">
              <w:rPr>
                <w:rFonts w:hint="eastAsia" w:ascii="Times New Roman" w:hAnsi="Times New Roman" w:cs="Arial"/>
                <w:sz w:val="20"/>
              </w:rPr>
              <w:t>(</w:t>
            </w:r>
            <w:proofErr w:type="spellStart"/>
            <w:r w:rsidRPr="007A58B5" w:rsidR="00EA4D6D">
              <w:rPr>
                <w:rFonts w:hint="eastAsia" w:ascii="Times New Roman" w:hAnsi="Times New Roman" w:cs="Arial"/>
                <w:sz w:val="20"/>
              </w:rPr>
              <w:t>Nế</w:t>
            </w:r>
            <w:r w:rsidRPr="007A58B5" w:rsidR="007A58B5">
              <w:rPr>
                <w:rFonts w:hint="eastAsia" w:ascii="Times New Roman" w:hAnsi="Times New Roman" w:cs="Arial"/>
                <w:sz w:val="20"/>
              </w:rPr>
              <w:t>u</w:t>
            </w:r>
            <w:proofErr w:type="spellEnd"/>
            <w:r w:rsidRPr="007A58B5" w:rsidR="007A58B5">
              <w:rPr>
                <w:rFonts w:hint="eastAsia" w:ascii="Times New Roman" w:hAnsi="Times New Roman" w:cs="Arial"/>
                <w:sz w:val="20"/>
              </w:rPr>
              <w:t xml:space="preserve"> </w:t>
            </w:r>
            <w:proofErr w:type="spellStart"/>
            <w:r w:rsidRPr="007A58B5" w:rsidR="007A58B5">
              <w:rPr>
                <w:rFonts w:hint="eastAsia" w:ascii="Times New Roman" w:hAnsi="Times New Roman" w:cs="Arial"/>
                <w:sz w:val="20"/>
              </w:rPr>
              <w:t>có</w:t>
            </w:r>
            <w:proofErr w:type="spellEnd"/>
            <w:r w:rsidRPr="007A58B5" w:rsidR="007A58B5">
              <w:rPr>
                <w:rFonts w:hint="eastAsia" w:ascii="Times New Roman" w:hAnsi="Times New Roman" w:cs="Arial"/>
                <w:sz w:val="20"/>
              </w:rPr>
              <w:t xml:space="preserve">, </w:t>
            </w:r>
            <w:proofErr w:type="spellStart"/>
            <w:r w:rsidRPr="007A58B5" w:rsidR="007A58B5">
              <w:rPr>
                <w:rFonts w:hint="eastAsia" w:ascii="Times New Roman" w:hAnsi="Times New Roman" w:cs="Arial"/>
                <w:sz w:val="20"/>
              </w:rPr>
              <w:t>vui</w:t>
            </w:r>
            <w:proofErr w:type="spellEnd"/>
            <w:r w:rsidRPr="007A58B5" w:rsidR="007A58B5">
              <w:rPr>
                <w:rFonts w:hint="eastAsia" w:ascii="Times New Roman" w:hAnsi="Times New Roman" w:cs="Arial"/>
                <w:sz w:val="20"/>
              </w:rPr>
              <w:t xml:space="preserve"> </w:t>
            </w:r>
            <w:proofErr w:type="spellStart"/>
            <w:r w:rsidRPr="007A58B5" w:rsidR="007A58B5">
              <w:rPr>
                <w:rFonts w:hint="eastAsia" w:ascii="Times New Roman" w:hAnsi="Times New Roman" w:cs="Arial"/>
                <w:sz w:val="20"/>
              </w:rPr>
              <w:t>lòng</w:t>
            </w:r>
            <w:proofErr w:type="spellEnd"/>
            <w:r w:rsidRPr="007A58B5" w:rsidR="007A58B5">
              <w:rPr>
                <w:rFonts w:hint="eastAsia" w:ascii="Times New Roman" w:hAnsi="Times New Roman" w:cs="Arial"/>
                <w:sz w:val="20"/>
              </w:rPr>
              <w:t xml:space="preserve"> </w:t>
            </w:r>
            <w:proofErr w:type="spellStart"/>
            <w:r w:rsidRPr="007A58B5" w:rsidR="007A58B5">
              <w:rPr>
                <w:rFonts w:hint="eastAsia" w:ascii="Times New Roman" w:hAnsi="Times New Roman" w:cs="Arial"/>
                <w:sz w:val="20"/>
              </w:rPr>
              <w:t>ghi</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tên</w:t>
            </w:r>
            <w:proofErr w:type="spellEnd"/>
            <w:r w:rsidRPr="007A58B5" w:rsidR="00EA4D6D">
              <w:rPr>
                <w:rFonts w:hint="eastAsia" w:ascii="Times New Roman" w:hAnsi="Times New Roman" w:cs="Arial"/>
                <w:sz w:val="20"/>
              </w:rPr>
              <w:t xml:space="preserve"> khoa/</w:t>
            </w:r>
            <w:proofErr w:type="spellStart"/>
            <w:r w:rsidRPr="007A58B5" w:rsidR="00EA4D6D">
              <w:rPr>
                <w:rFonts w:hint="eastAsia" w:ascii="Times New Roman" w:hAnsi="Times New Roman" w:cs="Arial"/>
                <w:sz w:val="20"/>
              </w:rPr>
              <w:t>bộ</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môn</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và</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số</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lượng</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sinh</w:t>
            </w:r>
            <w:proofErr w:type="spellEnd"/>
            <w:r w:rsidRPr="007A58B5" w:rsidR="00EA4D6D">
              <w:rPr>
                <w:rFonts w:hint="eastAsia" w:ascii="Times New Roman" w:hAnsi="Times New Roman" w:cs="Arial"/>
                <w:sz w:val="20"/>
              </w:rPr>
              <w:t xml:space="preserve"> </w:t>
            </w:r>
            <w:proofErr w:type="spellStart"/>
            <w:r w:rsidRPr="007A58B5" w:rsidR="00EA4D6D">
              <w:rPr>
                <w:rFonts w:hint="eastAsia" w:ascii="Times New Roman" w:hAnsi="Times New Roman" w:cs="Arial"/>
                <w:sz w:val="20"/>
              </w:rPr>
              <w:t>viên</w:t>
            </w:r>
            <w:proofErr w:type="spellEnd"/>
            <w:r w:rsidRPr="007A58B5" w:rsidR="00EA4D6D">
              <w:rPr>
                <w:rFonts w:hint="eastAsia" w:ascii="Times New Roman" w:hAnsi="Times New Roman" w:cs="Arial"/>
                <w:sz w:val="20"/>
              </w:rPr>
              <w:t>)</w:t>
            </w:r>
          </w:p>
          <w:p w:rsidRPr="00EA4D6D" w:rsidR="00520488" w:rsidP="00986DA5" w:rsidRDefault="00520488" w14:paraId="1D3069FD" w14:textId="77777777">
            <w:pPr>
              <w:spacing w:line="0" w:lineRule="atLeast"/>
              <w:jc w:val="center"/>
              <w:rPr>
                <w:rFonts w:ascii="Times New Roman" w:hAnsi="Times New Roman" w:cs="Arial"/>
                <w:sz w:val="20"/>
              </w:rPr>
            </w:pPr>
          </w:p>
        </w:tc>
        <w:tc>
          <w:tcPr>
            <w:tcW w:w="2598" w:type="dxa"/>
            <w:gridSpan w:val="2"/>
            <w:tcBorders>
              <w:bottom w:val="single" w:color="auto" w:sz="4" w:space="0"/>
            </w:tcBorders>
            <w:vAlign w:val="center"/>
            <w:tcPrChange w:author="瀨野　裕治" w:date="2025-06-24T08:44:00Z" w:id="109">
              <w:tcPr>
                <w:tcW w:w="2598" w:type="dxa"/>
                <w:gridSpan w:val="2"/>
                <w:tcBorders>
                  <w:bottom w:val="single" w:color="auto" w:sz="4" w:space="0"/>
                </w:tcBorders>
                <w:vAlign w:val="center"/>
              </w:tcPr>
            </w:tcPrChange>
          </w:tcPr>
          <w:p w:rsidRPr="00822A6B" w:rsidR="002F68D8" w:rsidP="00C40880" w:rsidRDefault="00BA29AB" w14:paraId="655EDE42" w14:textId="77777777">
            <w:pPr>
              <w:spacing w:line="0" w:lineRule="atLeast"/>
              <w:rPr>
                <w:rFonts w:ascii="Times New Roman" w:hAnsi="Times New Roman" w:cs="Arial"/>
                <w:sz w:val="21"/>
                <w:szCs w:val="21"/>
              </w:rPr>
            </w:pPr>
            <w:r>
              <w:rPr>
                <w:rFonts w:hint="eastAsia" w:ascii="Times New Roman" w:hAnsi="Times New Roman" w:cs="Arial"/>
                <w:sz w:val="21"/>
                <w:szCs w:val="21"/>
              </w:rPr>
              <w:t>学生の日本語</w:t>
            </w:r>
            <w:r w:rsidRPr="00822A6B" w:rsidR="00EC2CC6">
              <w:rPr>
                <w:rFonts w:hint="eastAsia" w:ascii="Times New Roman" w:hAnsi="Times New Roman" w:cs="Arial"/>
                <w:sz w:val="21"/>
                <w:szCs w:val="21"/>
              </w:rPr>
              <w:t>レベル</w:t>
            </w:r>
          </w:p>
          <w:p w:rsidRPr="00822A6B" w:rsidR="00DA1683" w:rsidP="00C40880" w:rsidRDefault="00EA4D6D" w14:paraId="03817D08" w14:textId="77777777">
            <w:pPr>
              <w:spacing w:line="0" w:lineRule="atLeast"/>
              <w:rPr>
                <w:rFonts w:ascii="Times New Roman" w:hAnsi="Times New Roman" w:cs="Arial"/>
                <w:sz w:val="21"/>
                <w:szCs w:val="21"/>
              </w:rPr>
            </w:pP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độ</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của</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sinh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viên</w:t>
            </w:r>
            <w:proofErr w:type="spellEnd"/>
          </w:p>
        </w:tc>
        <w:tc>
          <w:tcPr>
            <w:tcW w:w="2085" w:type="dxa"/>
            <w:tcBorders>
              <w:bottom w:val="single" w:color="auto" w:sz="4" w:space="0"/>
            </w:tcBorders>
            <w:shd w:val="clear" w:color="auto" w:fill="FFFFCC"/>
            <w:vAlign w:val="center"/>
            <w:tcPrChange w:author="瀨野　裕治" w:date="2025-06-24T08:44:00Z" w:id="110">
              <w:tcPr>
                <w:tcW w:w="2085" w:type="dxa"/>
                <w:tcBorders>
                  <w:bottom w:val="single" w:color="auto" w:sz="4" w:space="0"/>
                </w:tcBorders>
                <w:shd w:val="clear" w:color="auto" w:fill="FFFFCC"/>
                <w:vAlign w:val="center"/>
              </w:tcPr>
            </w:tcPrChange>
          </w:tcPr>
          <w:p w:rsidRPr="00822A6B" w:rsidR="002F68D8" w:rsidP="00C40880" w:rsidRDefault="002F68D8" w14:paraId="19A65F0B" w14:textId="77777777">
            <w:pPr>
              <w:spacing w:line="0" w:lineRule="atLeast"/>
              <w:rPr>
                <w:rFonts w:ascii="Times New Roman" w:hAnsi="Times New Roman" w:cs="Arial"/>
                <w:sz w:val="21"/>
                <w:szCs w:val="21"/>
              </w:rPr>
            </w:pPr>
          </w:p>
        </w:tc>
      </w:tr>
      <w:tr w:rsidRPr="00822A6B" w:rsidR="002F68D8" w:rsidTr="12FDA88B" w14:paraId="30BAEA20" w14:textId="77777777">
        <w:trPr>
          <w:trHeight w:val="300"/>
          <w:trPrChange w:author="瀨野　裕治" w:date="2025-06-24T08:44:00Z" w:id="111">
            <w:trPr>
              <w:trHeight w:val="300"/>
            </w:trPr>
          </w:trPrChange>
        </w:trPr>
        <w:tc>
          <w:tcPr>
            <w:tcW w:w="2552" w:type="dxa"/>
            <w:vAlign w:val="center"/>
            <w:tcPrChange w:author="瀨野　裕治" w:date="2025-06-24T08:44:00Z" w:id="112">
              <w:tcPr>
                <w:tcW w:w="2552" w:type="dxa"/>
                <w:vAlign w:val="center"/>
              </w:tcPr>
            </w:tcPrChange>
          </w:tcPr>
          <w:p w:rsidRPr="00822A6B" w:rsidR="009E6189" w:rsidP="00D972BD" w:rsidRDefault="00D972BD" w14:paraId="6D9EADF7" w14:textId="77777777">
            <w:pPr>
              <w:spacing w:line="0" w:lineRule="atLeast"/>
              <w:rPr>
                <w:rFonts w:ascii="Times New Roman" w:hAnsi="Times New Roman" w:cs="Arial"/>
                <w:sz w:val="21"/>
                <w:szCs w:val="21"/>
              </w:rPr>
            </w:pPr>
            <w:r w:rsidRPr="00822A6B">
              <w:rPr>
                <w:rFonts w:hint="eastAsia" w:ascii="Times New Roman" w:hAnsi="Times New Roman" w:cs="Arial"/>
                <w:sz w:val="21"/>
                <w:szCs w:val="21"/>
              </w:rPr>
              <w:t>主な受講者（年齢層、学習目的）</w:t>
            </w:r>
          </w:p>
          <w:p w:rsidRPr="00822A6B" w:rsidR="00DA1683" w:rsidP="00DA1683" w:rsidRDefault="00EA4D6D" w14:paraId="7B84D2E4" w14:textId="77777777">
            <w:pPr>
              <w:spacing w:line="0" w:lineRule="atLeast"/>
              <w:rPr>
                <w:rFonts w:ascii="Times New Roman" w:hAnsi="Times New Roman" w:cs="Arial"/>
                <w:sz w:val="21"/>
                <w:szCs w:val="21"/>
              </w:rPr>
            </w:pPr>
            <w:proofErr w:type="spellStart"/>
            <w:r>
              <w:rPr>
                <w:rFonts w:ascii="Times New Roman" w:hAnsi="Times New Roman" w:cs="Arial"/>
                <w:sz w:val="21"/>
                <w:szCs w:val="21"/>
              </w:rPr>
              <w:t>Đối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tượng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học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viên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chính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độ</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tuổi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mục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đích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học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tập</w:t>
            </w:r>
            <w:proofErr w:type="spellEnd"/>
            <w:r>
              <w:rPr>
                <w:rFonts w:ascii="Times New Roman" w:hAnsi="Times New Roman" w:cs="Arial"/>
                <w:sz w:val="21"/>
                <w:szCs w:val="21"/>
              </w:rPr>
              <w:t>)</w:t>
            </w:r>
          </w:p>
        </w:tc>
        <w:tc>
          <w:tcPr>
            <w:tcW w:w="7093" w:type="dxa"/>
            <w:gridSpan w:val="5"/>
            <w:shd w:val="clear" w:color="auto" w:fill="FFFFCC"/>
            <w:vAlign w:val="center"/>
            <w:tcPrChange w:author="瀨野　裕治" w:date="2025-06-24T08:44:00Z" w:id="113">
              <w:tcPr>
                <w:tcW w:w="7093" w:type="dxa"/>
                <w:gridSpan w:val="5"/>
                <w:shd w:val="clear" w:color="auto" w:fill="FFFFCC"/>
                <w:vAlign w:val="center"/>
              </w:tcPr>
            </w:tcPrChange>
          </w:tcPr>
          <w:p w:rsidRPr="00822A6B" w:rsidR="002F68D8" w:rsidP="00C40880" w:rsidRDefault="002F68D8" w14:paraId="319B5FE7" w14:textId="77777777">
            <w:pPr>
              <w:spacing w:line="0" w:lineRule="atLeast"/>
              <w:rPr>
                <w:rFonts w:ascii="Times New Roman" w:hAnsi="Times New Roman" w:cs="Arial"/>
                <w:sz w:val="21"/>
                <w:szCs w:val="21"/>
              </w:rPr>
            </w:pPr>
          </w:p>
        </w:tc>
      </w:tr>
      <w:tr w:rsidRPr="00822A6B" w:rsidR="004427BE" w:rsidTr="12FDA88B" w14:paraId="7C9E82E6" w14:textId="77777777">
        <w:trPr>
          <w:trHeight w:val="300"/>
          <w:trPrChange w:author="瀨野　裕治" w:date="2025-06-24T08:44:00Z" w:id="114">
            <w:trPr>
              <w:trHeight w:val="300"/>
            </w:trPr>
          </w:trPrChange>
        </w:trPr>
        <w:tc>
          <w:tcPr>
            <w:tcW w:w="2552" w:type="dxa"/>
            <w:vAlign w:val="center"/>
            <w:tcPrChange w:author="瀨野　裕治" w:date="2025-06-24T08:44:00Z" w:id="115">
              <w:tcPr>
                <w:tcW w:w="2552" w:type="dxa"/>
                <w:vAlign w:val="center"/>
              </w:tcPr>
            </w:tcPrChange>
          </w:tcPr>
          <w:p w:rsidRPr="00822A6B" w:rsidR="004427BE" w:rsidP="00D972BD" w:rsidRDefault="004427BE" w14:paraId="0DB492DD" w14:textId="77777777">
            <w:pPr>
              <w:spacing w:line="0" w:lineRule="atLeast"/>
              <w:rPr>
                <w:rFonts w:ascii="Times New Roman" w:hAnsi="Times New Roman" w:cs="Arial"/>
                <w:sz w:val="21"/>
                <w:szCs w:val="21"/>
              </w:rPr>
            </w:pPr>
            <w:r w:rsidRPr="00822A6B">
              <w:rPr>
                <w:rFonts w:hint="eastAsia" w:ascii="Times New Roman" w:hAnsi="Times New Roman" w:cs="Arial"/>
                <w:sz w:val="21"/>
                <w:szCs w:val="21"/>
              </w:rPr>
              <w:t>日本語講座の具体的な実施内容、使用日本語教材・カリキュラム等</w:t>
            </w:r>
          </w:p>
          <w:p w:rsidR="004427BE" w:rsidP="00C40880" w:rsidRDefault="004427BE" w14:paraId="6372D577" w14:textId="77777777">
            <w:pPr>
              <w:spacing w:line="0" w:lineRule="atLeast"/>
              <w:rPr>
                <w:rFonts w:ascii="Times New Roman" w:hAnsi="Times New Roman" w:cs="Arial"/>
                <w:sz w:val="21"/>
                <w:szCs w:val="21"/>
              </w:rPr>
            </w:pPr>
            <w:r w:rsidRPr="00822A6B">
              <w:rPr>
                <w:rFonts w:hint="eastAsia" w:ascii="Times New Roman" w:hAnsi="Times New Roman" w:cs="Arial"/>
                <w:sz w:val="21"/>
                <w:szCs w:val="21"/>
              </w:rPr>
              <w:t>（コース終了時の能力判定手段を含む）</w:t>
            </w:r>
          </w:p>
          <w:p w:rsidRPr="00822A6B" w:rsidR="00EA4D6D" w:rsidP="00C40880" w:rsidRDefault="00F15F49" w14:paraId="47742460" w14:textId="77777777">
            <w:pPr>
              <w:spacing w:line="0" w:lineRule="atLeast"/>
              <w:rPr>
                <w:rFonts w:ascii="Times New Roman" w:hAnsi="Times New Roman" w:cs="Arial"/>
                <w:sz w:val="21"/>
                <w:szCs w:val="21"/>
              </w:rPr>
            </w:pPr>
            <w:proofErr w:type="spellStart"/>
            <w:r>
              <w:rPr>
                <w:rFonts w:hint="eastAsia" w:ascii="Times New Roman" w:hAnsi="Times New Roman" w:cs="Arial"/>
                <w:sz w:val="21"/>
                <w:szCs w:val="21"/>
              </w:rPr>
              <w:t>Nội</w:t>
            </w:r>
            <w:proofErr w:type="spellEnd"/>
            <w:r>
              <w:rPr>
                <w:rFonts w:hint="eastAsia" w:ascii="Times New Roman" w:hAnsi="Times New Roman" w:cs="Arial"/>
                <w:sz w:val="21"/>
                <w:szCs w:val="21"/>
              </w:rPr>
              <w:t xml:space="preserve"> dung </w:t>
            </w:r>
            <w:proofErr w:type="spellStart"/>
            <w:r w:rsidR="004A2F5B">
              <w:rPr>
                <w:rFonts w:ascii="Times New Roman" w:hAnsi="Times New Roman" w:cs="Arial"/>
                <w:sz w:val="21"/>
                <w:szCs w:val="21"/>
              </w:rPr>
              <w:t>thực</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hiện</w:t>
            </w:r>
            <w:proofErr w:type="spellEnd"/>
            <w:r w:rsidR="004A2F5B">
              <w:rPr>
                <w:rFonts w:ascii="Times New Roman" w:hAnsi="Times New Roman" w:cs="Arial"/>
                <w:sz w:val="21"/>
                <w:szCs w:val="21"/>
              </w:rPr>
              <w:t xml:space="preserve"> </w:t>
            </w:r>
            <w:proofErr w:type="spellStart"/>
            <w:r>
              <w:rPr>
                <w:rFonts w:hint="eastAsia" w:ascii="Times New Roman" w:hAnsi="Times New Roman" w:cs="Arial"/>
                <w:sz w:val="21"/>
                <w:szCs w:val="21"/>
              </w:rPr>
              <w:t>cụ</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thể</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giáo</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sử</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dụng</w:t>
            </w:r>
            <w:proofErr w:type="spellEnd"/>
            <w:r>
              <w:rPr>
                <w:rFonts w:hint="eastAsia" w:ascii="Times New Roman" w:hAnsi="Times New Roman" w:cs="Arial"/>
                <w:sz w:val="21"/>
                <w:szCs w:val="21"/>
              </w:rPr>
              <w:t xml:space="preserve">, </w:t>
            </w:r>
            <w:proofErr w:type="spellStart"/>
            <w:r>
              <w:rPr>
                <w:rFonts w:ascii="Times New Roman" w:hAnsi="Times New Roman" w:cs="Arial"/>
                <w:sz w:val="21"/>
                <w:szCs w:val="21"/>
              </w:rPr>
              <w:t>chương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giảng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dạy</w:t>
            </w:r>
            <w:proofErr w:type="spellEnd"/>
            <w:r>
              <w:rPr>
                <w:rFonts w:ascii="Times New Roman" w:hAnsi="Times New Roman" w:cs="Arial"/>
                <w:sz w:val="21"/>
                <w:szCs w:val="21"/>
              </w:rPr>
              <w:t xml:space="preserve">, v.v. (bao </w:t>
            </w:r>
            <w:proofErr w:type="spellStart"/>
            <w:r>
              <w:rPr>
                <w:rFonts w:ascii="Times New Roman" w:hAnsi="Times New Roman" w:cs="Arial"/>
                <w:sz w:val="21"/>
                <w:szCs w:val="21"/>
              </w:rPr>
              <w:t>gồm</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cách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thức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đánh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giá</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năng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lực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khi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kết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thúc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chương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học</w:t>
            </w:r>
            <w:proofErr w:type="spellEnd"/>
            <w:r>
              <w:rPr>
                <w:rFonts w:ascii="Times New Roman" w:hAnsi="Times New Roman" w:cs="Arial"/>
                <w:sz w:val="21"/>
                <w:szCs w:val="21"/>
              </w:rPr>
              <w:t>)</w:t>
            </w:r>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của</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khóa</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học</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tiếng</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Nhật</w:t>
            </w:r>
            <w:proofErr w:type="spellEnd"/>
          </w:p>
          <w:p w:rsidRPr="00822A6B" w:rsidR="004427BE" w:rsidP="00C40880" w:rsidRDefault="004427BE" w14:paraId="4DA4512A" w14:textId="77777777">
            <w:pPr>
              <w:spacing w:line="0" w:lineRule="atLeast"/>
              <w:rPr>
                <w:rFonts w:ascii="Times New Roman" w:hAnsi="Times New Roman" w:cs="Arial"/>
                <w:sz w:val="21"/>
                <w:szCs w:val="21"/>
              </w:rPr>
            </w:pPr>
          </w:p>
        </w:tc>
        <w:tc>
          <w:tcPr>
            <w:tcW w:w="7093" w:type="dxa"/>
            <w:gridSpan w:val="5"/>
            <w:shd w:val="clear" w:color="auto" w:fill="FFFFCC"/>
            <w:vAlign w:val="center"/>
            <w:tcPrChange w:author="瀨野　裕治" w:date="2025-06-24T08:44:00Z" w:id="116">
              <w:tcPr>
                <w:tcW w:w="7093" w:type="dxa"/>
                <w:gridSpan w:val="5"/>
                <w:shd w:val="clear" w:color="auto" w:fill="FFFFCC"/>
                <w:vAlign w:val="center"/>
              </w:tcPr>
            </w:tcPrChange>
          </w:tcPr>
          <w:p w:rsidRPr="00822A6B" w:rsidR="004427BE" w:rsidP="00C40880" w:rsidRDefault="004427BE" w14:paraId="33CA8D61" w14:textId="77777777">
            <w:pPr>
              <w:spacing w:line="0" w:lineRule="atLeast"/>
              <w:rPr>
                <w:rFonts w:ascii="Times New Roman" w:hAnsi="Times New Roman" w:cs="Arial"/>
                <w:sz w:val="21"/>
                <w:szCs w:val="21"/>
              </w:rPr>
            </w:pPr>
          </w:p>
        </w:tc>
      </w:tr>
      <w:tr w:rsidRPr="004A28EB" w:rsidR="00352210" w:rsidTr="12FDA88B" w14:paraId="3E8CE0E9" w14:textId="77777777">
        <w:trPr>
          <w:trHeight w:val="300"/>
          <w:trPrChange w:author="瀨野　裕治" w:date="2025-06-24T08:44:00Z" w:id="117">
            <w:trPr>
              <w:trHeight w:val="300"/>
            </w:trPr>
          </w:trPrChange>
        </w:trPr>
        <w:tc>
          <w:tcPr>
            <w:tcW w:w="2552" w:type="dxa"/>
            <w:vMerge w:val="restart"/>
            <w:vAlign w:val="center"/>
            <w:tcPrChange w:author="瀨野　裕治" w:date="2025-06-24T08:44:00Z" w:id="118">
              <w:tcPr>
                <w:tcW w:w="2552" w:type="dxa"/>
                <w:vMerge w:val="restart"/>
                <w:vAlign w:val="center"/>
              </w:tcPr>
            </w:tcPrChange>
          </w:tcPr>
          <w:p w:rsidRPr="00192E21" w:rsidR="00352210" w:rsidP="00D972BD" w:rsidRDefault="00352210" w14:paraId="6810A864" w14:textId="77777777">
            <w:pPr>
              <w:spacing w:line="0" w:lineRule="atLeast"/>
              <w:rPr>
                <w:rFonts w:ascii="Times New Roman" w:hAnsi="Times New Roman" w:cs="Arial"/>
                <w:sz w:val="21"/>
                <w:szCs w:val="21"/>
              </w:rPr>
            </w:pPr>
            <w:r w:rsidRPr="00192E21">
              <w:rPr>
                <w:rFonts w:hint="eastAsia" w:ascii="Times New Roman" w:hAnsi="Times New Roman" w:cs="Arial"/>
                <w:sz w:val="21"/>
                <w:szCs w:val="21"/>
              </w:rPr>
              <w:t>過去に基金が行った日本語教師向けのセミナーや研修に参加した実績がある場合、その</w:t>
            </w:r>
            <w:r w:rsidRPr="00192E21">
              <w:rPr>
                <w:rFonts w:hint="eastAsia" w:ascii="Times New Roman" w:hAnsi="Times New Roman" w:cs="Arial"/>
                <w:sz w:val="21"/>
                <w:szCs w:val="21"/>
              </w:rPr>
              <w:lastRenderedPageBreak/>
              <w:t>名称・実施時期・参加者について記載（最大</w:t>
            </w:r>
            <w:r w:rsidRPr="00192E21">
              <w:rPr>
                <w:rFonts w:hint="eastAsia" w:ascii="Times New Roman" w:hAnsi="Times New Roman" w:cs="Arial"/>
                <w:sz w:val="21"/>
                <w:szCs w:val="21"/>
              </w:rPr>
              <w:t>3</w:t>
            </w:r>
            <w:r w:rsidRPr="00192E21">
              <w:rPr>
                <w:rFonts w:hint="eastAsia" w:ascii="Times New Roman" w:hAnsi="Times New Roman" w:cs="Arial"/>
                <w:sz w:val="21"/>
                <w:szCs w:val="21"/>
              </w:rPr>
              <w:t>件記載）</w:t>
            </w:r>
          </w:p>
          <w:p w:rsidRPr="00192E21" w:rsidR="00352210" w:rsidP="00D56468" w:rsidRDefault="00D56468" w14:paraId="6218E176" w14:textId="04BD97A7">
            <w:pPr>
              <w:spacing w:line="0" w:lineRule="atLeast"/>
              <w:jc w:val="left"/>
              <w:rPr>
                <w:rFonts w:ascii="Times New Roman" w:hAnsi="Times New Roman" w:cs="Arial"/>
                <w:sz w:val="21"/>
                <w:szCs w:val="21"/>
              </w:rPr>
            </w:pPr>
            <w:r w:rsidRPr="00192E21">
              <w:rPr>
                <w:rFonts w:ascii="Times New Roman" w:hAnsi="Times New Roman" w:cs="Arial"/>
                <w:sz w:val="21"/>
                <w:szCs w:val="21"/>
                <w:lang w:val="vi-VN"/>
              </w:rPr>
              <w:t xml:space="preserve">Nếu đã từng tham gia hội thảo hoặc buổi tập huấn </w:t>
            </w:r>
            <w:r w:rsidRPr="00192E21" w:rsidR="00166339">
              <w:rPr>
                <w:rFonts w:ascii="Times New Roman" w:hAnsi="Times New Roman" w:cs="Arial"/>
                <w:sz w:val="21"/>
                <w:szCs w:val="21"/>
              </w:rPr>
              <w:t xml:space="preserve"> do Japan Foundation</w:t>
            </w:r>
            <w:r w:rsidRPr="00192E21">
              <w:rPr>
                <w:rFonts w:ascii="Times New Roman" w:hAnsi="Times New Roman" w:cs="Arial"/>
                <w:sz w:val="21"/>
                <w:szCs w:val="21"/>
                <w:lang w:val="vi-VN"/>
              </w:rPr>
              <w:t xml:space="preserve"> tổ chức</w:t>
            </w:r>
            <w:r w:rsidRPr="00192E21" w:rsidR="00352210">
              <w:rPr>
                <w:rFonts w:ascii="Times New Roman" w:hAnsi="Times New Roman" w:cs="Arial"/>
                <w:sz w:val="21"/>
                <w:szCs w:val="21"/>
              </w:rPr>
              <w:t xml:space="preserve">, </w:t>
            </w:r>
            <w:r w:rsidRPr="00192E21">
              <w:rPr>
                <w:rFonts w:ascii="Times New Roman" w:hAnsi="Times New Roman" w:cs="Arial"/>
                <w:sz w:val="21"/>
                <w:szCs w:val="21"/>
                <w:lang w:val="vi-VN"/>
              </w:rPr>
              <w:t xml:space="preserve">ghi tên hội thảo, </w:t>
            </w:r>
            <w:proofErr w:type="spellStart"/>
            <w:r w:rsidRPr="00192E21" w:rsidR="00352210">
              <w:rPr>
                <w:rFonts w:ascii="Times New Roman" w:hAnsi="Times New Roman" w:cs="Arial"/>
                <w:sz w:val="21"/>
                <w:szCs w:val="21"/>
              </w:rPr>
              <w:t>thời</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gian</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tổ</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chứ</w:t>
            </w:r>
            <w:r w:rsidRPr="00192E21" w:rsidR="00166339">
              <w:rPr>
                <w:rFonts w:ascii="Times New Roman" w:hAnsi="Times New Roman" w:cs="Arial"/>
                <w:sz w:val="21"/>
                <w:szCs w:val="21"/>
              </w:rPr>
              <w:t>c</w:t>
            </w:r>
            <w:proofErr w:type="spellEnd"/>
            <w:r w:rsidRPr="00192E21" w:rsidR="00166339">
              <w:rPr>
                <w:rFonts w:ascii="Times New Roman" w:hAnsi="Times New Roman" w:cs="Arial"/>
                <w:sz w:val="21"/>
                <w:szCs w:val="21"/>
              </w:rPr>
              <w:t xml:space="preserve"> </w:t>
            </w:r>
            <w:proofErr w:type="spellStart"/>
            <w:r w:rsidRPr="00192E21" w:rsidR="00166339">
              <w:rPr>
                <w:rFonts w:ascii="Times New Roman" w:hAnsi="Times New Roman" w:cs="Arial"/>
                <w:sz w:val="21"/>
                <w:szCs w:val="21"/>
              </w:rPr>
              <w:t>và</w:t>
            </w:r>
            <w:proofErr w:type="spellEnd"/>
            <w:r w:rsidRPr="00192E21" w:rsidR="00166339">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thông</w:t>
            </w:r>
            <w:proofErr w:type="spellEnd"/>
            <w:r w:rsidRPr="00192E21" w:rsidR="00352210">
              <w:rPr>
                <w:rFonts w:ascii="Times New Roman" w:hAnsi="Times New Roman" w:cs="Arial"/>
                <w:sz w:val="21"/>
                <w:szCs w:val="21"/>
              </w:rPr>
              <w:t xml:space="preserve"> tin </w:t>
            </w:r>
            <w:proofErr w:type="spellStart"/>
            <w:r w:rsidRPr="00192E21" w:rsidR="00352210">
              <w:rPr>
                <w:rFonts w:ascii="Times New Roman" w:hAnsi="Times New Roman" w:cs="Arial"/>
                <w:sz w:val="21"/>
                <w:szCs w:val="21"/>
              </w:rPr>
              <w:t>người</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tham</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gia</w:t>
            </w:r>
            <w:proofErr w:type="spellEnd"/>
            <w:r w:rsidRPr="00192E21" w:rsidR="00352210">
              <w:rPr>
                <w:rFonts w:ascii="Times New Roman" w:hAnsi="Times New Roman" w:cs="Arial"/>
                <w:sz w:val="21"/>
                <w:szCs w:val="21"/>
              </w:rPr>
              <w:t>(</w:t>
            </w:r>
            <w:proofErr w:type="spellStart"/>
            <w:r w:rsidRPr="00192E21" w:rsidR="00352210">
              <w:rPr>
                <w:rFonts w:ascii="Times New Roman" w:hAnsi="Times New Roman" w:cs="Arial"/>
                <w:sz w:val="21"/>
                <w:szCs w:val="21"/>
              </w:rPr>
              <w:t>ghi</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tôi</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đa</w:t>
            </w:r>
            <w:proofErr w:type="spellEnd"/>
            <w:r w:rsidRPr="00192E21" w:rsidR="00352210">
              <w:rPr>
                <w:rFonts w:ascii="Times New Roman" w:hAnsi="Times New Roman" w:cs="Arial"/>
                <w:sz w:val="21"/>
                <w:szCs w:val="21"/>
              </w:rPr>
              <w:t xml:space="preserve"> 3 </w:t>
            </w:r>
            <w:proofErr w:type="spellStart"/>
            <w:r w:rsidRPr="00192E21" w:rsidR="00352210">
              <w:rPr>
                <w:rFonts w:ascii="Times New Roman" w:hAnsi="Times New Roman" w:cs="Arial"/>
                <w:sz w:val="21"/>
                <w:szCs w:val="21"/>
              </w:rPr>
              <w:t>sự</w:t>
            </w:r>
            <w:proofErr w:type="spellEnd"/>
            <w:r w:rsidRPr="00192E21" w:rsidR="00352210">
              <w:rPr>
                <w:rFonts w:ascii="Times New Roman" w:hAnsi="Times New Roman" w:cs="Arial"/>
                <w:sz w:val="21"/>
                <w:szCs w:val="21"/>
              </w:rPr>
              <w:t xml:space="preserve"> </w:t>
            </w:r>
            <w:proofErr w:type="spellStart"/>
            <w:r w:rsidRPr="00192E21" w:rsidR="00352210">
              <w:rPr>
                <w:rFonts w:ascii="Times New Roman" w:hAnsi="Times New Roman" w:cs="Arial"/>
                <w:sz w:val="21"/>
                <w:szCs w:val="21"/>
              </w:rPr>
              <w:t>kiện</w:t>
            </w:r>
            <w:proofErr w:type="spellEnd"/>
            <w:r w:rsidRPr="00192E21" w:rsidR="00352210">
              <w:rPr>
                <w:rFonts w:ascii="Times New Roman" w:hAnsi="Times New Roman" w:cs="Arial"/>
                <w:sz w:val="21"/>
                <w:szCs w:val="21"/>
              </w:rPr>
              <w:t xml:space="preserve">). </w:t>
            </w:r>
          </w:p>
        </w:tc>
        <w:tc>
          <w:tcPr>
            <w:tcW w:w="2055" w:type="dxa"/>
            <w:shd w:val="clear" w:color="auto" w:fill="FFFFCC"/>
            <w:vAlign w:val="center"/>
            <w:tcPrChange w:author="瀨野　裕治" w:date="2025-06-24T08:44:00Z" w:id="119">
              <w:tcPr>
                <w:tcW w:w="2295" w:type="dxa"/>
                <w:shd w:val="clear" w:color="auto" w:fill="FFFFCC"/>
                <w:vAlign w:val="center"/>
              </w:tcPr>
            </w:tcPrChange>
          </w:tcPr>
          <w:p w:rsidRPr="00192E21" w:rsidR="00352210" w:rsidP="12FDA88B" w:rsidRDefault="7A08DACD" w14:paraId="6F7225BE" w14:textId="381D3BC3">
            <w:pPr>
              <w:spacing w:line="0" w:lineRule="atLeast"/>
              <w:rPr>
                <w:ins w:author="瀨野　裕治" w:date="2025-06-24T08:46:00Z" w:id="120"/>
                <w:rFonts w:hint="eastAsia" w:ascii="Times New Roman" w:hAnsi="Times New Roman" w:cs="Arial"/>
                <w:sz w:val="21"/>
                <w:szCs w:val="21"/>
              </w:rPr>
            </w:pPr>
            <w:r w:rsidRPr="12FDA88B">
              <w:rPr>
                <w:rFonts w:ascii="Times New Roman" w:hAnsi="Times New Roman" w:cs="Arial"/>
                <w:sz w:val="21"/>
                <w:szCs w:val="21"/>
              </w:rPr>
              <w:lastRenderedPageBreak/>
              <w:t>セミナー</w:t>
            </w:r>
            <w:r w:rsidR="004A28EB">
              <w:rPr>
                <w:rFonts w:hint="eastAsia" w:ascii="Times New Roman" w:hAnsi="Times New Roman" w:cs="Arial"/>
                <w:sz w:val="21"/>
                <w:szCs w:val="21"/>
              </w:rPr>
              <w:t>、</w:t>
            </w:r>
          </w:p>
          <w:p w:rsidRPr="004A28EB" w:rsidR="00352210" w:rsidP="00C40880" w:rsidRDefault="004A28EB" w14:paraId="6F8E639A" w14:textId="6636BD9F">
            <w:pPr>
              <w:spacing w:line="0" w:lineRule="atLeast"/>
              <w:rPr>
                <w:del w:author="瀨野　裕治" w:date="2025-06-24T08:45:00Z" w:id="121"/>
                <w:rFonts w:hint="eastAsia" w:ascii="Times New Roman" w:hAnsi="Times New Roman" w:cs="Arial"/>
                <w:sz w:val="21"/>
                <w:szCs w:val="21"/>
                <w:lang w:val="vi-VN"/>
              </w:rPr>
            </w:pPr>
            <w:r>
              <w:rPr>
                <w:rFonts w:hint="eastAsia" w:ascii="Times New Roman" w:hAnsi="Times New Roman" w:cs="Arial"/>
                <w:sz w:val="21"/>
                <w:szCs w:val="21"/>
                <w:lang w:val="vi-VN"/>
              </w:rPr>
              <w:t>研修名</w:t>
            </w:r>
          </w:p>
          <w:p w:rsidRPr="004A28EB" w:rsidR="00352210" w:rsidP="00C40880" w:rsidRDefault="00352210" w14:paraId="448FEED3" w14:textId="0F055BD1">
            <w:pPr>
              <w:spacing w:line="0" w:lineRule="atLeast"/>
              <w:rPr>
                <w:rFonts w:ascii="Times New Roman" w:hAnsi="Times New Roman" w:cs="Arial"/>
                <w:sz w:val="21"/>
                <w:szCs w:val="21"/>
                <w:lang w:val="vi-VN"/>
              </w:rPr>
            </w:pPr>
            <w:r w:rsidRPr="004A28EB">
              <w:rPr>
                <w:rFonts w:hint="eastAsia" w:ascii="Times New Roman" w:hAnsi="Times New Roman" w:cs="Arial"/>
                <w:sz w:val="21"/>
                <w:szCs w:val="21"/>
                <w:lang w:val="vi-VN"/>
              </w:rPr>
              <w:t>T</w:t>
            </w:r>
            <w:r w:rsidRPr="004A28EB">
              <w:rPr>
                <w:rFonts w:ascii="Times New Roman" w:hAnsi="Times New Roman" w:cs="Arial"/>
                <w:sz w:val="21"/>
                <w:szCs w:val="21"/>
                <w:lang w:val="vi-VN"/>
              </w:rPr>
              <w:t>ên h</w:t>
            </w:r>
            <w:r w:rsidRPr="00192E21" w:rsidR="00D56468">
              <w:rPr>
                <w:rFonts w:ascii="Times New Roman" w:hAnsi="Times New Roman" w:cs="Arial"/>
                <w:sz w:val="21"/>
                <w:szCs w:val="21"/>
                <w:lang w:val="vi-VN"/>
              </w:rPr>
              <w:t>ộ</w:t>
            </w:r>
            <w:r w:rsidRPr="004A28EB">
              <w:rPr>
                <w:rFonts w:ascii="Times New Roman" w:hAnsi="Times New Roman" w:cs="Arial"/>
                <w:sz w:val="21"/>
                <w:szCs w:val="21"/>
                <w:lang w:val="vi-VN"/>
              </w:rPr>
              <w:t xml:space="preserve">i thảo hoặc </w:t>
            </w:r>
            <w:r w:rsidRPr="00192E21" w:rsidR="00D56468">
              <w:rPr>
                <w:rFonts w:ascii="Times New Roman" w:hAnsi="Times New Roman" w:cs="Arial"/>
                <w:sz w:val="21"/>
                <w:szCs w:val="21"/>
                <w:lang w:val="vi-VN"/>
              </w:rPr>
              <w:t>buổi tập huấn</w:t>
            </w:r>
          </w:p>
        </w:tc>
        <w:tc>
          <w:tcPr>
            <w:tcW w:w="5038" w:type="dxa"/>
            <w:gridSpan w:val="4"/>
            <w:shd w:val="clear" w:color="auto" w:fill="FFFFCC"/>
            <w:vAlign w:val="center"/>
            <w:tcPrChange w:author="瀨野　裕治" w:date="2025-06-24T08:44:00Z" w:id="122">
              <w:tcPr>
                <w:tcW w:w="4798" w:type="dxa"/>
                <w:gridSpan w:val="4"/>
                <w:shd w:val="clear" w:color="auto" w:fill="FFFFCC"/>
                <w:vAlign w:val="center"/>
              </w:tcPr>
            </w:tcPrChange>
          </w:tcPr>
          <w:p w:rsidRPr="004A28EB" w:rsidR="00352210" w:rsidP="00C40880" w:rsidRDefault="00352210" w14:paraId="60C9F36F" w14:textId="77777777">
            <w:pPr>
              <w:spacing w:line="0" w:lineRule="atLeast"/>
              <w:rPr>
                <w:rFonts w:ascii="Times New Roman" w:hAnsi="Times New Roman" w:cs="Arial"/>
                <w:sz w:val="21"/>
                <w:szCs w:val="21"/>
                <w:lang w:val="vi-VN"/>
              </w:rPr>
            </w:pPr>
          </w:p>
        </w:tc>
      </w:tr>
      <w:tr w:rsidRPr="00822A6B" w:rsidR="00352210" w:rsidTr="12FDA88B" w14:paraId="3C213CBF" w14:textId="77777777">
        <w:trPr>
          <w:trHeight w:val="300"/>
          <w:trPrChange w:author="瀨野　裕治" w:date="2025-06-24T08:44:00Z" w:id="123">
            <w:trPr>
              <w:trHeight w:val="300"/>
            </w:trPr>
          </w:trPrChange>
        </w:trPr>
        <w:tc>
          <w:tcPr>
            <w:tcW w:w="2552" w:type="dxa"/>
            <w:vMerge/>
            <w:vAlign w:val="center"/>
            <w:tcPrChange w:author="瀨野　裕治" w:date="2025-06-24T08:44:00Z" w:id="124">
              <w:tcPr>
                <w:tcW w:w="0" w:type="auto"/>
                <w:vMerge/>
              </w:tcPr>
            </w:tcPrChange>
          </w:tcPr>
          <w:p w:rsidRPr="004A28EB" w:rsidR="00352210" w:rsidP="00D972BD" w:rsidRDefault="00352210" w14:paraId="3D9D2096" w14:textId="77777777">
            <w:pPr>
              <w:spacing w:line="0" w:lineRule="atLeast"/>
              <w:rPr>
                <w:rFonts w:ascii="Times New Roman" w:hAnsi="Times New Roman" w:cs="Arial"/>
                <w:sz w:val="21"/>
                <w:szCs w:val="21"/>
                <w:lang w:val="vi-VN"/>
              </w:rPr>
            </w:pPr>
          </w:p>
        </w:tc>
        <w:tc>
          <w:tcPr>
            <w:tcW w:w="2055" w:type="dxa"/>
            <w:shd w:val="clear" w:color="auto" w:fill="FFFFCC"/>
            <w:vAlign w:val="center"/>
            <w:tcPrChange w:author="瀨野　裕治" w:date="2025-06-24T08:44:00Z" w:id="125">
              <w:tcPr>
                <w:tcW w:w="2295" w:type="dxa"/>
                <w:shd w:val="clear" w:color="auto" w:fill="FFFFCC"/>
                <w:vAlign w:val="center"/>
              </w:tcPr>
            </w:tcPrChange>
          </w:tcPr>
          <w:p w:rsidRPr="00192E21" w:rsidR="00352210" w:rsidP="00C40880" w:rsidRDefault="00352210" w14:paraId="4FF80171" w14:textId="77777777">
            <w:pPr>
              <w:spacing w:line="0" w:lineRule="atLeast"/>
              <w:rPr>
                <w:rFonts w:ascii="Times New Roman" w:hAnsi="Times New Roman" w:cs="Arial"/>
                <w:sz w:val="21"/>
                <w:szCs w:val="21"/>
              </w:rPr>
            </w:pPr>
            <w:r w:rsidRPr="00192E21">
              <w:rPr>
                <w:rFonts w:hint="eastAsia" w:ascii="Times New Roman" w:hAnsi="Times New Roman" w:cs="Arial"/>
                <w:sz w:val="21"/>
                <w:szCs w:val="21"/>
              </w:rPr>
              <w:t>実施時期</w:t>
            </w:r>
          </w:p>
          <w:p w:rsidRPr="00192E21" w:rsidR="00352210" w:rsidP="12FDA88B" w:rsidRDefault="7A08DACD" w14:paraId="736555F1" w14:textId="1074AA89">
            <w:pPr>
              <w:spacing w:line="0" w:lineRule="atLeast"/>
              <w:rPr>
                <w:ins w:author="瀨野　裕治" w:date="2025-06-24T08:46:00Z" w:id="126"/>
                <w:rFonts w:ascii="Times New Roman" w:hAnsi="Times New Roman" w:cs="Arial"/>
                <w:sz w:val="21"/>
                <w:szCs w:val="21"/>
              </w:rPr>
            </w:pPr>
            <w:proofErr w:type="spellStart"/>
            <w:r w:rsidRPr="12FDA88B">
              <w:rPr>
                <w:rFonts w:ascii="Times New Roman" w:hAnsi="Times New Roman" w:cs="Arial"/>
                <w:sz w:val="21"/>
                <w:szCs w:val="21"/>
              </w:rPr>
              <w:lastRenderedPageBreak/>
              <w:t>Thời</w:t>
            </w:r>
            <w:proofErr w:type="spellEnd"/>
            <w:r w:rsidRPr="12FDA88B">
              <w:rPr>
                <w:rFonts w:ascii="Times New Roman" w:hAnsi="Times New Roman" w:cs="Arial"/>
                <w:sz w:val="21"/>
                <w:szCs w:val="21"/>
              </w:rPr>
              <w:t xml:space="preserve"> </w:t>
            </w:r>
            <w:proofErr w:type="spellStart"/>
            <w:r w:rsidRPr="12FDA88B">
              <w:rPr>
                <w:rFonts w:ascii="Times New Roman" w:hAnsi="Times New Roman" w:cs="Arial"/>
                <w:sz w:val="21"/>
                <w:szCs w:val="21"/>
              </w:rPr>
              <w:t>gian</w:t>
            </w:r>
            <w:proofErr w:type="spellEnd"/>
            <w:r w:rsidRPr="12FDA88B">
              <w:rPr>
                <w:rFonts w:ascii="Times New Roman" w:hAnsi="Times New Roman" w:cs="Arial"/>
                <w:sz w:val="21"/>
                <w:szCs w:val="21"/>
              </w:rPr>
              <w:t xml:space="preserve"> </w:t>
            </w:r>
            <w:proofErr w:type="spellStart"/>
            <w:r w:rsidRPr="12FDA88B">
              <w:rPr>
                <w:rFonts w:ascii="Times New Roman" w:hAnsi="Times New Roman" w:cs="Arial"/>
                <w:sz w:val="21"/>
                <w:szCs w:val="21"/>
              </w:rPr>
              <w:t>tổ</w:t>
            </w:r>
            <w:proofErr w:type="spellEnd"/>
            <w:r w:rsidRPr="12FDA88B">
              <w:rPr>
                <w:rFonts w:ascii="Times New Roman" w:hAnsi="Times New Roman" w:cs="Arial"/>
                <w:sz w:val="21"/>
                <w:szCs w:val="21"/>
              </w:rPr>
              <w:t xml:space="preserve"> </w:t>
            </w:r>
            <w:proofErr w:type="spellStart"/>
            <w:r w:rsidRPr="12FDA88B">
              <w:rPr>
                <w:rFonts w:ascii="Times New Roman" w:hAnsi="Times New Roman" w:cs="Arial"/>
                <w:sz w:val="21"/>
                <w:szCs w:val="21"/>
              </w:rPr>
              <w:t>chức</w:t>
            </w:r>
            <w:proofErr w:type="spellEnd"/>
          </w:p>
          <w:p w:rsidRPr="00192E21" w:rsidR="00352210" w:rsidP="00C40880" w:rsidRDefault="00352210" w14:paraId="785C3BEA" w14:textId="2708C4AF">
            <w:pPr>
              <w:spacing w:line="0" w:lineRule="atLeast"/>
              <w:rPr>
                <w:rFonts w:ascii="Times New Roman" w:hAnsi="Times New Roman" w:cs="Arial"/>
                <w:sz w:val="21"/>
                <w:szCs w:val="21"/>
              </w:rPr>
            </w:pPr>
          </w:p>
        </w:tc>
        <w:tc>
          <w:tcPr>
            <w:tcW w:w="5038" w:type="dxa"/>
            <w:gridSpan w:val="4"/>
            <w:shd w:val="clear" w:color="auto" w:fill="FFFFCC"/>
            <w:vAlign w:val="center"/>
            <w:tcPrChange w:author="瀨野　裕治" w:date="2025-06-24T08:44:00Z" w:id="127">
              <w:tcPr>
                <w:tcW w:w="4798" w:type="dxa"/>
                <w:gridSpan w:val="4"/>
                <w:shd w:val="clear" w:color="auto" w:fill="FFFFCC"/>
                <w:vAlign w:val="center"/>
              </w:tcPr>
            </w:tcPrChange>
          </w:tcPr>
          <w:p w:rsidRPr="00822A6B" w:rsidR="00352210" w:rsidP="00C40880" w:rsidRDefault="00352210" w14:paraId="0573877B" w14:textId="77777777">
            <w:pPr>
              <w:spacing w:line="0" w:lineRule="atLeast"/>
              <w:rPr>
                <w:rFonts w:ascii="Times New Roman" w:hAnsi="Times New Roman" w:cs="Arial"/>
                <w:sz w:val="21"/>
                <w:szCs w:val="21"/>
              </w:rPr>
            </w:pPr>
          </w:p>
        </w:tc>
      </w:tr>
      <w:tr w:rsidRPr="00822A6B" w:rsidR="00352210" w:rsidTr="12FDA88B" w14:paraId="53313C80" w14:textId="77777777">
        <w:trPr>
          <w:trHeight w:val="300"/>
          <w:trPrChange w:author="瀨野　裕治" w:date="2025-06-24T08:44:00Z" w:id="128">
            <w:trPr>
              <w:trHeight w:val="300"/>
            </w:trPr>
          </w:trPrChange>
        </w:trPr>
        <w:tc>
          <w:tcPr>
            <w:tcW w:w="2552" w:type="dxa"/>
            <w:vMerge/>
            <w:vAlign w:val="center"/>
            <w:tcPrChange w:author="瀨野　裕治" w:date="2025-06-24T08:44:00Z" w:id="129">
              <w:tcPr>
                <w:tcW w:w="0" w:type="auto"/>
                <w:vMerge/>
              </w:tcPr>
            </w:tcPrChange>
          </w:tcPr>
          <w:p w:rsidRPr="00192E21" w:rsidR="00352210" w:rsidP="00D972BD" w:rsidRDefault="00352210" w14:paraId="622434AA" w14:textId="77777777">
            <w:pPr>
              <w:spacing w:line="0" w:lineRule="atLeast"/>
              <w:rPr>
                <w:rFonts w:ascii="Times New Roman" w:hAnsi="Times New Roman" w:cs="Arial"/>
                <w:sz w:val="21"/>
                <w:szCs w:val="21"/>
              </w:rPr>
            </w:pPr>
          </w:p>
        </w:tc>
        <w:tc>
          <w:tcPr>
            <w:tcW w:w="2055" w:type="dxa"/>
            <w:shd w:val="clear" w:color="auto" w:fill="FFFFCC"/>
            <w:vAlign w:val="center"/>
            <w:tcPrChange w:author="瀨野　裕治" w:date="2025-06-24T08:44:00Z" w:id="130">
              <w:tcPr>
                <w:tcW w:w="2295" w:type="dxa"/>
                <w:shd w:val="clear" w:color="auto" w:fill="FFFFCC"/>
                <w:vAlign w:val="center"/>
              </w:tcPr>
            </w:tcPrChange>
          </w:tcPr>
          <w:p w:rsidRPr="00192E21" w:rsidR="00352210" w:rsidP="12FDA88B" w:rsidRDefault="7A08DACD" w14:paraId="2E4DAECE" w14:textId="4478D956">
            <w:pPr>
              <w:spacing w:line="0" w:lineRule="atLeast"/>
              <w:rPr>
                <w:ins w:author="瀨野　裕治" w:date="2025-06-24T08:46:00Z" w:id="131"/>
                <w:rFonts w:ascii="Times New Roman" w:hAnsi="Times New Roman" w:cs="Arial"/>
                <w:sz w:val="21"/>
                <w:szCs w:val="21"/>
              </w:rPr>
            </w:pPr>
            <w:r w:rsidRPr="12FDA88B">
              <w:rPr>
                <w:rFonts w:ascii="Times New Roman" w:hAnsi="Times New Roman" w:cs="Arial"/>
                <w:sz w:val="21"/>
                <w:szCs w:val="21"/>
              </w:rPr>
              <w:t>参加者氏名、</w:t>
            </w:r>
          </w:p>
          <w:p w:rsidRPr="00192E21" w:rsidR="00352210" w:rsidP="00C40880" w:rsidRDefault="7A08DACD" w14:paraId="22055053" w14:textId="4112BE7A">
            <w:pPr>
              <w:spacing w:line="0" w:lineRule="atLeast"/>
              <w:rPr>
                <w:rFonts w:ascii="Times New Roman" w:hAnsi="Times New Roman" w:cs="Arial"/>
                <w:sz w:val="21"/>
                <w:szCs w:val="21"/>
              </w:rPr>
            </w:pPr>
            <w:r w:rsidRPr="12FDA88B">
              <w:rPr>
                <w:rFonts w:ascii="Times New Roman" w:hAnsi="Times New Roman" w:cs="Arial"/>
                <w:sz w:val="21"/>
                <w:szCs w:val="21"/>
              </w:rPr>
              <w:t>所属</w:t>
            </w:r>
          </w:p>
          <w:p w:rsidRPr="00192E21" w:rsidR="00352210" w:rsidP="00C40880" w:rsidRDefault="00352210" w14:paraId="40E74F94" w14:textId="5BA00FD4">
            <w:pPr>
              <w:spacing w:line="0" w:lineRule="atLeast"/>
              <w:rPr>
                <w:rFonts w:ascii="Times New Roman" w:hAnsi="Times New Roman" w:cs="Arial"/>
                <w:sz w:val="21"/>
                <w:szCs w:val="21"/>
              </w:rPr>
            </w:pPr>
            <w:proofErr w:type="spellStart"/>
            <w:r w:rsidRPr="00192E21">
              <w:rPr>
                <w:rFonts w:hint="eastAsia" w:ascii="Times New Roman" w:hAnsi="Times New Roman" w:cs="Arial"/>
                <w:sz w:val="21"/>
                <w:szCs w:val="21"/>
              </w:rPr>
              <w:t>T</w:t>
            </w:r>
            <w:r w:rsidRPr="00192E21">
              <w:rPr>
                <w:rFonts w:ascii="Times New Roman" w:hAnsi="Times New Roman" w:cs="Arial"/>
                <w:sz w:val="21"/>
                <w:szCs w:val="21"/>
              </w:rPr>
              <w:t>ên</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ngư</w:t>
            </w:r>
            <w:proofErr w:type="spellEnd"/>
            <w:r w:rsidRPr="00192E21" w:rsidR="00D56468">
              <w:rPr>
                <w:rFonts w:ascii="Times New Roman" w:hAnsi="Times New Roman" w:cs="Arial"/>
                <w:sz w:val="21"/>
                <w:szCs w:val="21"/>
                <w:lang w:val="vi-VN"/>
              </w:rPr>
              <w:t>ờ</w:t>
            </w:r>
            <w:proofErr w:type="spellStart"/>
            <w:r w:rsidRPr="00192E21">
              <w:rPr>
                <w:rFonts w:ascii="Times New Roman" w:hAnsi="Times New Roman" w:cs="Arial"/>
                <w:sz w:val="21"/>
                <w:szCs w:val="21"/>
              </w:rPr>
              <w:t>i</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tham</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gia</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và</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cơ</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quan</w:t>
            </w:r>
            <w:proofErr w:type="spellEnd"/>
            <w:r w:rsidRPr="00192E21">
              <w:rPr>
                <w:rFonts w:ascii="Times New Roman" w:hAnsi="Times New Roman" w:cs="Arial"/>
                <w:sz w:val="21"/>
                <w:szCs w:val="21"/>
              </w:rPr>
              <w:t xml:space="preserve"> </w:t>
            </w:r>
          </w:p>
        </w:tc>
        <w:tc>
          <w:tcPr>
            <w:tcW w:w="5038" w:type="dxa"/>
            <w:gridSpan w:val="4"/>
            <w:shd w:val="clear" w:color="auto" w:fill="FFFFCC"/>
            <w:vAlign w:val="center"/>
            <w:tcPrChange w:author="瀨野　裕治" w:date="2025-06-24T08:44:00Z" w:id="132">
              <w:tcPr>
                <w:tcW w:w="4798" w:type="dxa"/>
                <w:gridSpan w:val="4"/>
                <w:shd w:val="clear" w:color="auto" w:fill="FFFFCC"/>
                <w:vAlign w:val="center"/>
              </w:tcPr>
            </w:tcPrChange>
          </w:tcPr>
          <w:p w:rsidRPr="00822A6B" w:rsidR="00352210" w:rsidP="00C40880" w:rsidRDefault="00352210" w14:paraId="04E4A8ED" w14:textId="77777777">
            <w:pPr>
              <w:spacing w:line="0" w:lineRule="atLeast"/>
              <w:rPr>
                <w:rFonts w:ascii="Times New Roman" w:hAnsi="Times New Roman" w:cs="Arial"/>
                <w:sz w:val="21"/>
                <w:szCs w:val="21"/>
              </w:rPr>
            </w:pPr>
          </w:p>
        </w:tc>
      </w:tr>
      <w:tr w:rsidRPr="00822A6B" w:rsidR="004427BE" w:rsidTr="12FDA88B" w14:paraId="00117698" w14:textId="77777777">
        <w:trPr>
          <w:trHeight w:val="300"/>
          <w:trPrChange w:author="瀨野　裕治" w:date="2025-06-24T08:44:00Z" w:id="133">
            <w:trPr>
              <w:trHeight w:val="300"/>
            </w:trPr>
          </w:trPrChange>
        </w:trPr>
        <w:tc>
          <w:tcPr>
            <w:tcW w:w="2552" w:type="dxa"/>
            <w:vAlign w:val="center"/>
            <w:tcPrChange w:author="瀨野　裕治" w:date="2025-06-24T08:44:00Z" w:id="134">
              <w:tcPr>
                <w:tcW w:w="2552" w:type="dxa"/>
                <w:vAlign w:val="center"/>
              </w:tcPr>
            </w:tcPrChange>
          </w:tcPr>
          <w:p w:rsidR="004427BE" w:rsidP="00D972BD" w:rsidRDefault="00B9142B" w14:paraId="22EAE161" w14:textId="243FD7C8">
            <w:pPr>
              <w:spacing w:line="0" w:lineRule="atLeast"/>
              <w:rPr>
                <w:rFonts w:ascii="Times New Roman" w:hAnsi="Times New Roman" w:cs="Arial"/>
                <w:sz w:val="21"/>
                <w:szCs w:val="21"/>
              </w:rPr>
            </w:pPr>
            <w:r>
              <w:rPr>
                <w:rFonts w:hint="eastAsia" w:ascii="Times New Roman" w:hAnsi="Times New Roman" w:cs="Arial"/>
                <w:sz w:val="21"/>
                <w:szCs w:val="21"/>
              </w:rPr>
              <w:t>日本語学習者</w:t>
            </w:r>
            <w:r w:rsidR="00EA2A53">
              <w:rPr>
                <w:rFonts w:hint="eastAsia" w:ascii="Times New Roman" w:hAnsi="Times New Roman" w:cs="Arial"/>
                <w:sz w:val="21"/>
                <w:szCs w:val="21"/>
              </w:rPr>
              <w:t>の主な進路先（複数回答可）</w:t>
            </w:r>
          </w:p>
          <w:p w:rsidRPr="00822A6B" w:rsidR="00EA4D6D" w:rsidP="00D520C5" w:rsidRDefault="006D61C8" w14:paraId="27D508C7" w14:textId="6E52A0A8">
            <w:pPr>
              <w:spacing w:line="0" w:lineRule="atLeast"/>
              <w:rPr>
                <w:rFonts w:ascii="Times New Roman" w:hAnsi="Times New Roman" w:cs="Arial"/>
                <w:sz w:val="21"/>
                <w:szCs w:val="21"/>
              </w:rPr>
            </w:pPr>
            <w:proofErr w:type="spellStart"/>
            <w:r>
              <w:rPr>
                <w:rFonts w:ascii="Times New Roman" w:hAnsi="Times New Roman" w:cs="Arial"/>
                <w:sz w:val="21"/>
                <w:szCs w:val="21"/>
              </w:rPr>
              <w:t>Hướng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chủ</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yếu</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của</w:t>
            </w:r>
            <w:proofErr w:type="spellEnd"/>
            <w:r>
              <w:rPr>
                <w:rFonts w:ascii="Times New Roman" w:hAnsi="Times New Roman" w:cs="Arial"/>
                <w:sz w:val="21"/>
                <w:szCs w:val="21"/>
              </w:rPr>
              <w:t xml:space="preserve"> </w:t>
            </w:r>
            <w:proofErr w:type="spellStart"/>
            <w:r w:rsidR="00D520C5">
              <w:rPr>
                <w:rFonts w:ascii="Times New Roman" w:hAnsi="Times New Roman" w:cs="Arial"/>
                <w:sz w:val="21"/>
                <w:szCs w:val="21"/>
              </w:rPr>
              <w:t>sinh</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viên</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tốt</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nghiệp</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có</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thể</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chọn</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nhiều</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hơn</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một</w:t>
            </w:r>
            <w:proofErr w:type="spellEnd"/>
            <w:r w:rsidR="00D520C5">
              <w:rPr>
                <w:rFonts w:ascii="Times New Roman" w:hAnsi="Times New Roman" w:cs="Arial"/>
                <w:sz w:val="21"/>
                <w:szCs w:val="21"/>
              </w:rPr>
              <w:t>)</w:t>
            </w:r>
          </w:p>
        </w:tc>
        <w:tc>
          <w:tcPr>
            <w:tcW w:w="7093" w:type="dxa"/>
            <w:gridSpan w:val="5"/>
            <w:shd w:val="clear" w:color="auto" w:fill="FFFFCC"/>
            <w:vAlign w:val="center"/>
            <w:tcPrChange w:author="瀨野　裕治" w:date="2025-06-24T08:44:00Z" w:id="135">
              <w:tcPr>
                <w:tcW w:w="7093" w:type="dxa"/>
                <w:gridSpan w:val="5"/>
                <w:shd w:val="clear" w:color="auto" w:fill="FFFFCC"/>
                <w:vAlign w:val="center"/>
              </w:tcPr>
            </w:tcPrChange>
          </w:tcPr>
          <w:p w:rsidRPr="006D61C8" w:rsidR="00EA2A53" w:rsidP="00C40880" w:rsidRDefault="005D48E5" w14:paraId="32BE7929" w14:textId="77777777">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EA2A53">
              <w:rPr>
                <w:rFonts w:ascii="Times New Roman" w:hAnsi="Times New Roman"/>
                <w:sz w:val="21"/>
                <w:szCs w:val="21"/>
              </w:rPr>
              <w:t xml:space="preserve">　現地日系企業</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Doanh</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nghiệp</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Nhật</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Bản</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trong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nước</w:t>
            </w:r>
            <w:proofErr w:type="spellEnd"/>
            <w:r w:rsidRPr="006D61C8" w:rsidR="00EA2A53">
              <w:rPr>
                <w:rFonts w:ascii="Times New Roman" w:hAnsi="Times New Roman"/>
                <w:sz w:val="21"/>
                <w:szCs w:val="21"/>
              </w:rPr>
              <w:t>（　％）</w:t>
            </w:r>
          </w:p>
          <w:p w:rsidRPr="006D61C8" w:rsidR="00EA2A53" w:rsidP="00C40880" w:rsidRDefault="006D61C8" w14:paraId="503ADC94" w14:textId="77777777">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EA2A53">
              <w:rPr>
                <w:rFonts w:ascii="Times New Roman" w:hAnsi="Times New Roman"/>
                <w:sz w:val="21"/>
                <w:szCs w:val="21"/>
              </w:rPr>
              <w:t xml:space="preserve">　</w:t>
            </w:r>
            <w:r w:rsidRPr="006D61C8" w:rsidR="0034089A">
              <w:rPr>
                <w:rFonts w:ascii="Times New Roman" w:hAnsi="Times New Roman"/>
                <w:sz w:val="21"/>
                <w:szCs w:val="21"/>
              </w:rPr>
              <w:t>現地</w:t>
            </w:r>
            <w:r w:rsidRPr="006D61C8" w:rsidR="00EA2A53">
              <w:rPr>
                <w:rFonts w:ascii="Times New Roman" w:hAnsi="Times New Roman"/>
                <w:sz w:val="21"/>
                <w:szCs w:val="21"/>
              </w:rPr>
              <w:t>日本語学校</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Trường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dạy</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tiếng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Nhật</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trong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nước</w:t>
            </w:r>
            <w:proofErr w:type="spellEnd"/>
            <w:r w:rsidRPr="006D61C8" w:rsidR="00EA2A53">
              <w:rPr>
                <w:rFonts w:ascii="Times New Roman" w:hAnsi="Times New Roman"/>
                <w:sz w:val="21"/>
                <w:szCs w:val="21"/>
              </w:rPr>
              <w:t>（　％）</w:t>
            </w:r>
          </w:p>
          <w:p w:rsidRPr="006D61C8" w:rsidR="0034089A" w:rsidP="00C40880" w:rsidRDefault="005D48E5" w14:paraId="7D2D0CED" w14:textId="77777777">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34089A">
              <w:rPr>
                <w:rFonts w:ascii="Times New Roman" w:hAnsi="Times New Roman"/>
                <w:sz w:val="21"/>
                <w:szCs w:val="21"/>
              </w:rPr>
              <w:t xml:space="preserve">　現地送り出し機関</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Cơ</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quan</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phái</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cử</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lao</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động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trong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nước</w:t>
            </w:r>
            <w:proofErr w:type="spellEnd"/>
            <w:r w:rsidRPr="006D61C8" w:rsidR="0034089A">
              <w:rPr>
                <w:rFonts w:ascii="Times New Roman" w:hAnsi="Times New Roman"/>
                <w:sz w:val="21"/>
                <w:szCs w:val="21"/>
              </w:rPr>
              <w:t>（　％）</w:t>
            </w:r>
          </w:p>
          <w:p w:rsidRPr="006D61C8" w:rsidR="0034089A" w:rsidP="00C40880" w:rsidRDefault="005D48E5" w14:paraId="4455E745" w14:textId="77777777">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EA2A53">
              <w:rPr>
                <w:rFonts w:ascii="Times New Roman" w:hAnsi="Times New Roman"/>
                <w:sz w:val="21"/>
                <w:szCs w:val="21"/>
              </w:rPr>
              <w:t xml:space="preserve">　</w:t>
            </w:r>
            <w:r w:rsidRPr="006D61C8" w:rsidR="0034089A">
              <w:rPr>
                <w:rFonts w:ascii="Times New Roman" w:hAnsi="Times New Roman"/>
                <w:sz w:val="21"/>
                <w:szCs w:val="21"/>
              </w:rPr>
              <w:t>現地その他企業</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Các</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doanh</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nghiệp</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khác</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trong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nước</w:t>
            </w:r>
            <w:proofErr w:type="spellEnd"/>
            <w:r w:rsidRPr="006D61C8" w:rsidR="00EA4D6D">
              <w:rPr>
                <w:rFonts w:ascii="Times New Roman" w:hAnsi="Times New Roman"/>
                <w:sz w:val="21"/>
                <w:szCs w:val="21"/>
              </w:rPr>
              <w:t>（　％）</w:t>
            </w:r>
          </w:p>
          <w:p w:rsidRPr="006D61C8" w:rsidR="004427BE" w:rsidP="00C40880" w:rsidRDefault="005D48E5" w14:paraId="2E960F9E" w14:textId="77777777">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34089A">
              <w:rPr>
                <w:rFonts w:ascii="Times New Roman" w:hAnsi="Times New Roman"/>
                <w:sz w:val="21"/>
                <w:szCs w:val="21"/>
              </w:rPr>
              <w:t xml:space="preserve">　</w:t>
            </w:r>
            <w:r w:rsidRPr="006D61C8" w:rsidR="00EA2A53">
              <w:rPr>
                <w:rFonts w:ascii="Times New Roman" w:hAnsi="Times New Roman"/>
                <w:sz w:val="21"/>
                <w:szCs w:val="21"/>
              </w:rPr>
              <w:t>日本での就労</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Làm</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việc</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tại</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Nhật</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Bản</w:t>
            </w:r>
            <w:proofErr w:type="spellEnd"/>
            <w:r w:rsidRPr="006D61C8" w:rsidR="00EA2A53">
              <w:rPr>
                <w:rFonts w:ascii="Times New Roman" w:hAnsi="Times New Roman"/>
                <w:sz w:val="21"/>
                <w:szCs w:val="21"/>
              </w:rPr>
              <w:t>（　％）</w:t>
            </w:r>
          </w:p>
          <w:p w:rsidRPr="006D61C8" w:rsidR="00EA2A53" w:rsidP="00C40880" w:rsidRDefault="005D48E5" w14:paraId="4DE1FA29" w14:textId="44E9183C">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EA2A53">
              <w:rPr>
                <w:rFonts w:ascii="Times New Roman" w:hAnsi="Times New Roman"/>
                <w:sz w:val="21"/>
                <w:szCs w:val="21"/>
              </w:rPr>
              <w:t xml:space="preserve">　日本以外の</w:t>
            </w:r>
            <w:r w:rsidRPr="006D61C8" w:rsidR="0034089A">
              <w:rPr>
                <w:rFonts w:ascii="Times New Roman" w:hAnsi="Times New Roman"/>
                <w:sz w:val="21"/>
                <w:szCs w:val="21"/>
              </w:rPr>
              <w:t>外国</w:t>
            </w:r>
            <w:r w:rsidRPr="006D61C8" w:rsidR="00EA2A53">
              <w:rPr>
                <w:rFonts w:ascii="Times New Roman" w:hAnsi="Times New Roman"/>
                <w:sz w:val="21"/>
                <w:szCs w:val="21"/>
              </w:rPr>
              <w:t>での就労</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Làm</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việc</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tại</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nước</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ngoài</w:t>
            </w:r>
            <w:proofErr w:type="spellEnd"/>
            <w:r w:rsidRPr="006D61C8" w:rsidR="00EA4D6D">
              <w:rPr>
                <w:rFonts w:ascii="Times New Roman" w:hAnsi="Times New Roman"/>
                <w:sz w:val="21"/>
                <w:szCs w:val="21"/>
              </w:rPr>
              <w:t xml:space="preserve"> (</w:t>
            </w:r>
            <w:proofErr w:type="spellStart"/>
            <w:r w:rsidR="00A60E7B">
              <w:rPr>
                <w:rFonts w:ascii="Times New Roman" w:hAnsi="Times New Roman"/>
                <w:sz w:val="21"/>
                <w:szCs w:val="21"/>
              </w:rPr>
              <w:t>không</w:t>
            </w:r>
            <w:proofErr w:type="spellEnd"/>
            <w:r w:rsidR="00A60E7B">
              <w:rPr>
                <w:rFonts w:ascii="Times New Roman" w:hAnsi="Times New Roman"/>
                <w:sz w:val="21"/>
                <w:szCs w:val="21"/>
              </w:rPr>
              <w:t xml:space="preserve"> </w:t>
            </w:r>
            <w:proofErr w:type="spellStart"/>
            <w:r w:rsidR="00A60E7B">
              <w:rPr>
                <w:rFonts w:ascii="Times New Roman" w:hAnsi="Times New Roman"/>
                <w:sz w:val="21"/>
                <w:szCs w:val="21"/>
              </w:rPr>
              <w:t>phải</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Nhật</w:t>
            </w:r>
            <w:proofErr w:type="spellEnd"/>
            <w:r w:rsidRPr="006D61C8" w:rsidR="00EA4D6D">
              <w:rPr>
                <w:rFonts w:ascii="Times New Roman" w:hAnsi="Times New Roman"/>
                <w:sz w:val="21"/>
                <w:szCs w:val="21"/>
              </w:rPr>
              <w:t xml:space="preserve"> </w:t>
            </w:r>
            <w:proofErr w:type="spellStart"/>
            <w:proofErr w:type="gramStart"/>
            <w:r w:rsidRPr="006D61C8" w:rsidR="00EA4D6D">
              <w:rPr>
                <w:rFonts w:ascii="Times New Roman" w:hAnsi="Times New Roman"/>
                <w:sz w:val="21"/>
                <w:szCs w:val="21"/>
              </w:rPr>
              <w:t>Bản</w:t>
            </w:r>
            <w:proofErr w:type="spellEnd"/>
            <w:r w:rsidRPr="006D61C8" w:rsidR="00EA4D6D">
              <w:rPr>
                <w:rFonts w:ascii="Times New Roman" w:hAnsi="Times New Roman"/>
                <w:sz w:val="21"/>
                <w:szCs w:val="21"/>
              </w:rPr>
              <w:t>)</w:t>
            </w:r>
            <w:r w:rsidR="004A28EB">
              <w:rPr>
                <w:rFonts w:hint="eastAsia" w:ascii="Times New Roman" w:hAnsi="Times New Roman"/>
                <w:sz w:val="21"/>
                <w:szCs w:val="21"/>
              </w:rPr>
              <w:t>（</w:t>
            </w:r>
            <w:proofErr w:type="gramEnd"/>
            <w:r w:rsidRPr="006D61C8" w:rsidR="00664BC6">
              <w:rPr>
                <w:rFonts w:ascii="Times New Roman" w:hAnsi="Times New Roman"/>
                <w:sz w:val="21"/>
                <w:szCs w:val="21"/>
              </w:rPr>
              <w:t xml:space="preserve">　</w:t>
            </w:r>
            <w:r w:rsidRPr="006D61C8" w:rsidR="00EA2A53">
              <w:rPr>
                <w:rFonts w:ascii="Times New Roman" w:hAnsi="Times New Roman"/>
                <w:sz w:val="21"/>
                <w:szCs w:val="21"/>
              </w:rPr>
              <w:t>％）</w:t>
            </w:r>
          </w:p>
          <w:p w:rsidRPr="006D61C8" w:rsidR="00EA2A53" w:rsidP="00C40880" w:rsidRDefault="006D61C8" w14:paraId="7146E7F5" w14:textId="72E2A0D8">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EA2A53">
              <w:rPr>
                <w:rFonts w:ascii="Times New Roman" w:hAnsi="Times New Roman"/>
                <w:sz w:val="21"/>
                <w:szCs w:val="21"/>
              </w:rPr>
              <w:t xml:space="preserve">　</w:t>
            </w:r>
            <w:r w:rsidRPr="006D61C8" w:rsidR="0034089A">
              <w:rPr>
                <w:rFonts w:ascii="Times New Roman" w:hAnsi="Times New Roman"/>
                <w:sz w:val="21"/>
                <w:szCs w:val="21"/>
              </w:rPr>
              <w:t>国内外での</w:t>
            </w:r>
            <w:r w:rsidRPr="006D61C8" w:rsidR="00EA2A53">
              <w:rPr>
                <w:rFonts w:ascii="Times New Roman" w:hAnsi="Times New Roman"/>
                <w:sz w:val="21"/>
                <w:szCs w:val="21"/>
              </w:rPr>
              <w:t>進学</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Học</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lên</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cao</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cả</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trong</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và</w:t>
            </w:r>
            <w:proofErr w:type="spellEnd"/>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ngoài</w:t>
            </w:r>
            <w:proofErr w:type="spellEnd"/>
            <w:r w:rsidRPr="006D61C8" w:rsidR="00EA4D6D">
              <w:rPr>
                <w:rFonts w:ascii="Times New Roman" w:hAnsi="Times New Roman"/>
                <w:sz w:val="21"/>
                <w:szCs w:val="21"/>
              </w:rPr>
              <w:t xml:space="preserve"> </w:t>
            </w:r>
            <w:proofErr w:type="spellStart"/>
            <w:proofErr w:type="gramStart"/>
            <w:r w:rsidRPr="006D61C8" w:rsidR="00EA4D6D">
              <w:rPr>
                <w:rFonts w:ascii="Times New Roman" w:hAnsi="Times New Roman"/>
                <w:sz w:val="21"/>
                <w:szCs w:val="21"/>
              </w:rPr>
              <w:t>nước</w:t>
            </w:r>
            <w:proofErr w:type="spellEnd"/>
            <w:r w:rsidRPr="006D61C8" w:rsidR="00EA4D6D">
              <w:rPr>
                <w:rFonts w:ascii="Times New Roman" w:hAnsi="Times New Roman"/>
                <w:sz w:val="21"/>
                <w:szCs w:val="21"/>
              </w:rPr>
              <w:t>)</w:t>
            </w:r>
            <w:r w:rsidR="004A28EB">
              <w:rPr>
                <w:rFonts w:hint="eastAsia" w:ascii="Times New Roman" w:hAnsi="Times New Roman"/>
                <w:sz w:val="21"/>
                <w:szCs w:val="21"/>
              </w:rPr>
              <w:t>（</w:t>
            </w:r>
            <w:proofErr w:type="gramEnd"/>
            <w:r w:rsidRPr="006D61C8" w:rsidR="00EA2A53">
              <w:rPr>
                <w:rFonts w:ascii="Times New Roman" w:hAnsi="Times New Roman"/>
                <w:sz w:val="21"/>
                <w:szCs w:val="21"/>
              </w:rPr>
              <w:t xml:space="preserve">　％）</w:t>
            </w:r>
          </w:p>
          <w:p w:rsidRPr="006D61C8" w:rsidR="00EA2A53" w:rsidP="00C40880" w:rsidRDefault="006D61C8" w14:paraId="483DA5E1" w14:textId="77777777">
            <w:pPr>
              <w:spacing w:line="0" w:lineRule="atLeast"/>
              <w:rPr>
                <w:rFonts w:ascii="Times New Roman" w:hAnsi="Times New Roman"/>
                <w:sz w:val="21"/>
                <w:szCs w:val="21"/>
              </w:rPr>
            </w:pPr>
            <w:r w:rsidRPr="006D61C8">
              <w:rPr>
                <w:rFonts w:ascii="Segoe UI Symbol" w:hAnsi="Segoe UI Symbol" w:cs="Segoe UI Symbol"/>
                <w:sz w:val="21"/>
                <w:szCs w:val="21"/>
              </w:rPr>
              <w:t>☐</w:t>
            </w:r>
            <w:r w:rsidRPr="006D61C8" w:rsidR="00EA2A53">
              <w:rPr>
                <w:rFonts w:ascii="Times New Roman" w:hAnsi="Times New Roman"/>
                <w:sz w:val="21"/>
                <w:szCs w:val="21"/>
              </w:rPr>
              <w:t xml:space="preserve">　その他</w:t>
            </w:r>
            <w:r w:rsidRPr="006D61C8" w:rsidR="00EA4D6D">
              <w:rPr>
                <w:rFonts w:ascii="Times New Roman" w:hAnsi="Times New Roman"/>
                <w:sz w:val="21"/>
                <w:szCs w:val="21"/>
              </w:rPr>
              <w:t xml:space="preserve"> </w:t>
            </w:r>
            <w:proofErr w:type="spellStart"/>
            <w:r w:rsidRPr="006D61C8" w:rsidR="00EA4D6D">
              <w:rPr>
                <w:rFonts w:ascii="Times New Roman" w:hAnsi="Times New Roman"/>
                <w:sz w:val="21"/>
                <w:szCs w:val="21"/>
              </w:rPr>
              <w:t>Khác</w:t>
            </w:r>
            <w:proofErr w:type="spellEnd"/>
            <w:r w:rsidRPr="006D61C8" w:rsidR="00EA2A53">
              <w:rPr>
                <w:rFonts w:ascii="Times New Roman" w:hAnsi="Times New Roman"/>
                <w:sz w:val="21"/>
                <w:szCs w:val="21"/>
              </w:rPr>
              <w:t>（　％）</w:t>
            </w:r>
          </w:p>
        </w:tc>
      </w:tr>
      <w:tr w:rsidRPr="00822A6B" w:rsidR="00EB0E55" w:rsidTr="12FDA88B" w14:paraId="4102FB2F" w14:textId="77777777">
        <w:trPr>
          <w:trHeight w:val="300"/>
          <w:trPrChange w:author="瀨野　裕治" w:date="2025-06-24T08:44:00Z" w:id="136">
            <w:trPr>
              <w:trHeight w:val="300"/>
            </w:trPr>
          </w:trPrChange>
        </w:trPr>
        <w:tc>
          <w:tcPr>
            <w:tcW w:w="2552" w:type="dxa"/>
            <w:vMerge w:val="restart"/>
            <w:vAlign w:val="center"/>
            <w:tcPrChange w:author="瀨野　裕治" w:date="2025-06-24T08:44:00Z" w:id="137">
              <w:tcPr>
                <w:tcW w:w="2552" w:type="dxa"/>
                <w:vMerge w:val="restart"/>
                <w:vAlign w:val="center"/>
              </w:tcPr>
            </w:tcPrChange>
          </w:tcPr>
          <w:p w:rsidR="00B32443" w:rsidP="006D61C8" w:rsidRDefault="00EB0E55" w14:paraId="38FF4E21" w14:textId="77777777">
            <w:pPr>
              <w:spacing w:line="0" w:lineRule="atLeast"/>
              <w:jc w:val="left"/>
              <w:rPr>
                <w:rFonts w:ascii="Times New Roman" w:hAnsi="Times New Roman" w:cs="Arial"/>
                <w:sz w:val="21"/>
                <w:szCs w:val="21"/>
              </w:rPr>
            </w:pPr>
            <w:r>
              <w:rPr>
                <w:rFonts w:hint="eastAsia" w:ascii="Times New Roman" w:hAnsi="Times New Roman" w:cs="Arial"/>
                <w:sz w:val="21"/>
                <w:szCs w:val="21"/>
              </w:rPr>
              <w:t>日本へ研修や就労（技能実習など）を目的とした学生（卒業生）の送り</w:t>
            </w:r>
            <w:r w:rsidR="00D52337">
              <w:rPr>
                <w:rFonts w:hint="eastAsia" w:ascii="Times New Roman" w:hAnsi="Times New Roman" w:cs="Arial"/>
                <w:sz w:val="21"/>
                <w:szCs w:val="21"/>
              </w:rPr>
              <w:t>出し実績（おおよその人数、目的）</w:t>
            </w:r>
          </w:p>
          <w:p w:rsidR="00EB0E55" w:rsidP="006D61C8" w:rsidRDefault="00B32443" w14:paraId="35652893" w14:textId="77777777">
            <w:pPr>
              <w:spacing w:line="0" w:lineRule="atLeast"/>
              <w:jc w:val="left"/>
              <w:rPr>
                <w:rFonts w:ascii="Times New Roman" w:hAnsi="Times New Roman" w:cs="Arial"/>
                <w:sz w:val="21"/>
                <w:szCs w:val="21"/>
              </w:rPr>
            </w:pPr>
            <w:r>
              <w:rPr>
                <w:rFonts w:hint="eastAsia" w:ascii="Times New Roman" w:hAnsi="Times New Roman" w:cs="Arial"/>
                <w:sz w:val="21"/>
                <w:szCs w:val="21"/>
              </w:rPr>
              <w:t>※</w:t>
            </w:r>
            <w:r w:rsidR="00D52337">
              <w:rPr>
                <w:rFonts w:hint="eastAsia" w:ascii="Times New Roman" w:hAnsi="Times New Roman" w:cs="Arial"/>
                <w:sz w:val="21"/>
                <w:szCs w:val="21"/>
              </w:rPr>
              <w:t>該当が</w:t>
            </w:r>
            <w:r>
              <w:rPr>
                <w:rFonts w:hint="eastAsia" w:ascii="Times New Roman" w:hAnsi="Times New Roman" w:cs="Arial"/>
                <w:sz w:val="21"/>
                <w:szCs w:val="21"/>
              </w:rPr>
              <w:t>あ</w:t>
            </w:r>
            <w:r w:rsidR="00D52337">
              <w:rPr>
                <w:rFonts w:hint="eastAsia" w:ascii="Times New Roman" w:hAnsi="Times New Roman" w:cs="Arial"/>
                <w:sz w:val="21"/>
                <w:szCs w:val="21"/>
              </w:rPr>
              <w:t>る場合のみ記入</w:t>
            </w:r>
          </w:p>
          <w:p w:rsidR="00F15F49" w:rsidP="006D61C8" w:rsidRDefault="00F15F49" w14:paraId="04D255B0" w14:textId="77777777">
            <w:pPr>
              <w:spacing w:line="0" w:lineRule="atLeast"/>
              <w:jc w:val="left"/>
              <w:rPr>
                <w:rFonts w:ascii="Times New Roman" w:hAnsi="Times New Roman" w:cs="Arial"/>
                <w:sz w:val="21"/>
                <w:szCs w:val="21"/>
              </w:rPr>
            </w:pPr>
            <w:proofErr w:type="spellStart"/>
            <w:r>
              <w:rPr>
                <w:rFonts w:ascii="Times New Roman" w:hAnsi="Times New Roman" w:cs="Arial"/>
                <w:sz w:val="21"/>
                <w:szCs w:val="21"/>
              </w:rPr>
              <w:t>Kết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quả</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phái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cử</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sinh</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viên</w:t>
            </w:r>
            <w:proofErr w:type="spellEnd"/>
            <w:r>
              <w:rPr>
                <w:rFonts w:hint="eastAsia" w:ascii="Times New Roman" w:hAnsi="Times New Roman" w:cs="Arial"/>
                <w:sz w:val="21"/>
                <w:szCs w:val="21"/>
              </w:rPr>
              <w:t xml:space="preserve"> (</w:t>
            </w:r>
            <w:r w:rsidR="00520488">
              <w:rPr>
                <w:rFonts w:ascii="Times New Roman" w:hAnsi="Times New Roman" w:cs="Arial"/>
                <w:sz w:val="21"/>
                <w:szCs w:val="21"/>
              </w:rPr>
              <w:t xml:space="preserve">bao </w:t>
            </w:r>
            <w:proofErr w:type="spellStart"/>
            <w:r w:rsidR="00520488">
              <w:rPr>
                <w:rFonts w:ascii="Times New Roman" w:hAnsi="Times New Roman" w:cs="Arial"/>
                <w:sz w:val="21"/>
                <w:szCs w:val="21"/>
              </w:rPr>
              <w:t>gồm</w:t>
            </w:r>
            <w:proofErr w:type="spellEnd"/>
            <w:r w:rsidR="00520488">
              <w:rPr>
                <w:rFonts w:ascii="Times New Roman" w:hAnsi="Times New Roman" w:cs="Arial"/>
                <w:sz w:val="21"/>
                <w:szCs w:val="21"/>
              </w:rPr>
              <w:t xml:space="preserve"> </w:t>
            </w:r>
            <w:proofErr w:type="spellStart"/>
            <w:r w:rsidR="00520488">
              <w:rPr>
                <w:rFonts w:ascii="Times New Roman" w:hAnsi="Times New Roman" w:cs="Arial"/>
                <w:sz w:val="21"/>
                <w:szCs w:val="21"/>
              </w:rPr>
              <w:t>sinh</w:t>
            </w:r>
            <w:proofErr w:type="spellEnd"/>
            <w:r w:rsidR="00520488">
              <w:rPr>
                <w:rFonts w:ascii="Times New Roman" w:hAnsi="Times New Roman" w:cs="Arial"/>
                <w:sz w:val="21"/>
                <w:szCs w:val="21"/>
              </w:rPr>
              <w:t xml:space="preserve"> </w:t>
            </w:r>
            <w:proofErr w:type="spellStart"/>
            <w:r w:rsidR="00520488">
              <w:rPr>
                <w:rFonts w:ascii="Times New Roman" w:hAnsi="Times New Roman" w:cs="Arial"/>
                <w:sz w:val="21"/>
                <w:szCs w:val="21"/>
              </w:rPr>
              <w:t>viên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đã</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tốt</w:t>
            </w:r>
            <w:proofErr w:type="spellEnd"/>
            <w:r>
              <w:rPr>
                <w:rFonts w:hint="eastAsia" w:ascii="Times New Roman" w:hAnsi="Times New Roman" w:cs="Arial"/>
                <w:sz w:val="21"/>
                <w:szCs w:val="21"/>
              </w:rPr>
              <w:t xml:space="preserve"> </w:t>
            </w:r>
            <w:proofErr w:type="spellStart"/>
            <w:r>
              <w:rPr>
                <w:rFonts w:hint="eastAsia" w:ascii="Times New Roman" w:hAnsi="Times New Roman" w:cs="Arial"/>
                <w:sz w:val="21"/>
                <w:szCs w:val="21"/>
              </w:rPr>
              <w:t>nghiệp</w:t>
            </w:r>
            <w:proofErr w:type="spellEnd"/>
            <w:r>
              <w:rPr>
                <w:rFonts w:hint="eastAsia" w:ascii="Times New Roman" w:hAnsi="Times New Roman" w:cs="Arial"/>
                <w:sz w:val="21"/>
                <w:szCs w:val="21"/>
              </w:rPr>
              <w:t>)</w:t>
            </w:r>
            <w:r>
              <w:rPr>
                <w:rFonts w:ascii="Times New Roman" w:hAnsi="Times New Roman" w:cs="Arial"/>
                <w:sz w:val="21"/>
                <w:szCs w:val="21"/>
              </w:rPr>
              <w:t xml:space="preserve"> sang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với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mục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đích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tập</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huấn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làm</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việc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thực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tập</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kỹ</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năng</w:t>
            </w:r>
            <w:proofErr w:type="spellEnd"/>
            <w:r>
              <w:rPr>
                <w:rFonts w:ascii="Times New Roman" w:hAnsi="Times New Roman" w:cs="Arial"/>
                <w:sz w:val="21"/>
                <w:szCs w:val="21"/>
              </w:rPr>
              <w:t>, v.v.) (</w:t>
            </w:r>
            <w:proofErr w:type="spellStart"/>
            <w:r>
              <w:rPr>
                <w:rFonts w:ascii="Times New Roman" w:hAnsi="Times New Roman" w:cs="Arial"/>
                <w:sz w:val="21"/>
                <w:szCs w:val="21"/>
              </w:rPr>
              <w:t>số</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lượng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ước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chừng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mục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đích</w:t>
            </w:r>
            <w:proofErr w:type="spellEnd"/>
            <w:r>
              <w:rPr>
                <w:rFonts w:ascii="Times New Roman" w:hAnsi="Times New Roman" w:cs="Arial"/>
                <w:sz w:val="21"/>
                <w:szCs w:val="21"/>
              </w:rPr>
              <w:t>)</w:t>
            </w:r>
          </w:p>
          <w:p w:rsidRPr="00822A6B" w:rsidR="00F15F49" w:rsidP="006D61C8" w:rsidRDefault="004A2F5B" w14:paraId="142E02F4" w14:textId="77777777">
            <w:pPr>
              <w:spacing w:line="0" w:lineRule="atLeast"/>
              <w:jc w:val="left"/>
              <w:rPr>
                <w:rFonts w:ascii="Times New Roman" w:hAnsi="Times New Roman" w:cs="Arial"/>
                <w:sz w:val="21"/>
                <w:szCs w:val="21"/>
              </w:rPr>
            </w:pPr>
            <w:r>
              <w:rPr>
                <w:rFonts w:hint="eastAsia" w:ascii="Times New Roman" w:hAnsi="Times New Roman" w:cs="Arial"/>
                <w:sz w:val="21"/>
                <w:szCs w:val="21"/>
              </w:rPr>
              <w:t>*</w:t>
            </w:r>
            <w:proofErr w:type="spellStart"/>
            <w:r w:rsidR="00F15F49">
              <w:rPr>
                <w:rFonts w:ascii="Times New Roman" w:hAnsi="Times New Roman" w:cs="Arial"/>
                <w:sz w:val="21"/>
                <w:szCs w:val="21"/>
              </w:rPr>
              <w:t>c</w:t>
            </w:r>
            <w:r w:rsidR="00F15F49">
              <w:rPr>
                <w:rFonts w:hint="eastAsia" w:ascii="Times New Roman" w:hAnsi="Times New Roman" w:cs="Arial"/>
                <w:sz w:val="21"/>
                <w:szCs w:val="21"/>
              </w:rPr>
              <w:t>hỉ</w:t>
            </w:r>
            <w:proofErr w:type="spellEnd"/>
            <w:r w:rsidR="00F15F49">
              <w:rPr>
                <w:rFonts w:hint="eastAsia" w:ascii="Times New Roman" w:hAnsi="Times New Roman" w:cs="Arial"/>
                <w:sz w:val="21"/>
                <w:szCs w:val="21"/>
              </w:rPr>
              <w:t xml:space="preserve"> </w:t>
            </w:r>
            <w:proofErr w:type="spellStart"/>
            <w:r w:rsidR="00F15F49">
              <w:rPr>
                <w:rFonts w:hint="eastAsia" w:ascii="Times New Roman" w:hAnsi="Times New Roman" w:cs="Arial"/>
                <w:sz w:val="21"/>
                <w:szCs w:val="21"/>
              </w:rPr>
              <w:t>điền</w:t>
            </w:r>
            <w:proofErr w:type="spellEnd"/>
            <w:r w:rsidR="00F15F49">
              <w:rPr>
                <w:rFonts w:hint="eastAsia" w:ascii="Times New Roman" w:hAnsi="Times New Roman" w:cs="Arial"/>
                <w:sz w:val="21"/>
                <w:szCs w:val="21"/>
              </w:rPr>
              <w:t xml:space="preserve"> </w:t>
            </w:r>
            <w:proofErr w:type="spellStart"/>
            <w:r w:rsidR="00F15F49">
              <w:rPr>
                <w:rFonts w:hint="eastAsia" w:ascii="Times New Roman" w:hAnsi="Times New Roman" w:cs="Arial"/>
                <w:sz w:val="21"/>
                <w:szCs w:val="21"/>
              </w:rPr>
              <w:t>nếu</w:t>
            </w:r>
            <w:proofErr w:type="spellEnd"/>
            <w:r w:rsidR="00F15F49">
              <w:rPr>
                <w:rFonts w:hint="eastAsia" w:ascii="Times New Roman" w:hAnsi="Times New Roman" w:cs="Arial"/>
                <w:sz w:val="21"/>
                <w:szCs w:val="21"/>
              </w:rPr>
              <w:t xml:space="preserve"> </w:t>
            </w:r>
            <w:proofErr w:type="spellStart"/>
            <w:r w:rsidR="00F15F49">
              <w:rPr>
                <w:rFonts w:hint="eastAsia" w:ascii="Times New Roman" w:hAnsi="Times New Roman" w:cs="Arial"/>
                <w:sz w:val="21"/>
                <w:szCs w:val="21"/>
              </w:rPr>
              <w:t>có</w:t>
            </w:r>
            <w:proofErr w:type="spellEnd"/>
            <w:r w:rsidR="00F15F49">
              <w:rPr>
                <w:rFonts w:ascii="Times New Roman" w:hAnsi="Times New Roman" w:cs="Arial"/>
                <w:sz w:val="21"/>
                <w:szCs w:val="21"/>
              </w:rPr>
              <w:t xml:space="preserve"> </w:t>
            </w:r>
          </w:p>
        </w:tc>
        <w:tc>
          <w:tcPr>
            <w:tcW w:w="2410" w:type="dxa"/>
            <w:gridSpan w:val="2"/>
            <w:shd w:val="clear" w:color="auto" w:fill="FFFFCC"/>
            <w:vAlign w:val="center"/>
            <w:tcPrChange w:author="瀨野　裕治" w:date="2025-06-24T08:44:00Z" w:id="138">
              <w:tcPr>
                <w:tcW w:w="2410" w:type="dxa"/>
                <w:gridSpan w:val="2"/>
                <w:shd w:val="clear" w:color="auto" w:fill="FFFFCC"/>
                <w:vAlign w:val="center"/>
              </w:tcPr>
            </w:tcPrChange>
          </w:tcPr>
          <w:p w:rsidR="00EB0E55" w:rsidP="00EB0E55" w:rsidRDefault="442729CE" w14:paraId="4433FF17" w14:textId="526D0CC6">
            <w:pPr>
              <w:spacing w:line="0" w:lineRule="atLeast"/>
              <w:jc w:val="center"/>
              <w:rPr>
                <w:rFonts w:ascii="Times New Roman" w:hAnsi="Times New Roman" w:cs="Arial"/>
                <w:sz w:val="21"/>
                <w:szCs w:val="21"/>
              </w:rPr>
            </w:pPr>
            <w:r w:rsidRPr="2EF08E18">
              <w:rPr>
                <w:rFonts w:ascii="Times New Roman" w:hAnsi="Times New Roman" w:cs="Arial"/>
                <w:sz w:val="21"/>
                <w:szCs w:val="21"/>
              </w:rPr>
              <w:t>20</w:t>
            </w:r>
            <w:r w:rsidRPr="2EF08E18" w:rsidR="46BC651A">
              <w:rPr>
                <w:rFonts w:ascii="Times New Roman" w:hAnsi="Times New Roman" w:cs="Arial"/>
                <w:sz w:val="21"/>
                <w:szCs w:val="21"/>
              </w:rPr>
              <w:t>2</w:t>
            </w:r>
            <w:r w:rsidR="004A28EB">
              <w:rPr>
                <w:rFonts w:hint="eastAsia" w:ascii="Times New Roman" w:hAnsi="Times New Roman" w:cs="Arial"/>
                <w:sz w:val="21"/>
                <w:szCs w:val="21"/>
              </w:rPr>
              <w:t>4</w:t>
            </w:r>
            <w:r w:rsidRPr="2EF08E18">
              <w:rPr>
                <w:rFonts w:ascii="Times New Roman" w:hAnsi="Times New Roman" w:cs="Arial"/>
                <w:sz w:val="21"/>
                <w:szCs w:val="21"/>
              </w:rPr>
              <w:t>年</w:t>
            </w:r>
          </w:p>
          <w:p w:rsidRPr="00822A6B" w:rsidR="00EA4D6D" w:rsidP="00EB0E55" w:rsidRDefault="00EA4D6D" w14:paraId="19CDF4E4" w14:textId="0944317C">
            <w:pPr>
              <w:spacing w:line="0" w:lineRule="atLeast"/>
              <w:jc w:val="center"/>
              <w:rPr>
                <w:rFonts w:ascii="Times New Roman" w:hAnsi="Times New Roman" w:cs="Arial"/>
                <w:sz w:val="21"/>
                <w:szCs w:val="21"/>
              </w:rPr>
            </w:pPr>
            <w:proofErr w:type="spellStart"/>
            <w:r w:rsidRPr="2EF08E18">
              <w:rPr>
                <w:rFonts w:ascii="Times New Roman" w:hAnsi="Times New Roman" w:cs="Arial"/>
                <w:sz w:val="21"/>
                <w:szCs w:val="21"/>
              </w:rPr>
              <w:t>Năm</w:t>
            </w:r>
            <w:proofErr w:type="spellEnd"/>
            <w:r w:rsidRPr="2EF08E18">
              <w:rPr>
                <w:rFonts w:ascii="Times New Roman" w:hAnsi="Times New Roman" w:cs="Arial"/>
                <w:sz w:val="21"/>
                <w:szCs w:val="21"/>
              </w:rPr>
              <w:t xml:space="preserve"> 20</w:t>
            </w:r>
            <w:r w:rsidRPr="2EF08E18" w:rsidR="00166339">
              <w:rPr>
                <w:rFonts w:ascii="Times New Roman" w:hAnsi="Times New Roman" w:cs="Arial"/>
                <w:sz w:val="21"/>
                <w:szCs w:val="21"/>
              </w:rPr>
              <w:t>2</w:t>
            </w:r>
            <w:r w:rsidR="004A28EB">
              <w:rPr>
                <w:rFonts w:hint="eastAsia" w:ascii="Times New Roman" w:hAnsi="Times New Roman" w:cs="Arial"/>
                <w:sz w:val="21"/>
                <w:szCs w:val="21"/>
              </w:rPr>
              <w:t>4</w:t>
            </w:r>
          </w:p>
        </w:tc>
        <w:tc>
          <w:tcPr>
            <w:tcW w:w="2409" w:type="dxa"/>
            <w:shd w:val="clear" w:color="auto" w:fill="FFFFCC"/>
            <w:vAlign w:val="center"/>
            <w:tcPrChange w:author="瀨野　裕治" w:date="2025-06-24T08:44:00Z" w:id="139">
              <w:tcPr>
                <w:tcW w:w="2409" w:type="dxa"/>
                <w:shd w:val="clear" w:color="auto" w:fill="FFFFCC"/>
                <w:vAlign w:val="center"/>
              </w:tcPr>
            </w:tcPrChange>
          </w:tcPr>
          <w:p w:rsidR="00EB0E55" w:rsidP="00EB0E55" w:rsidRDefault="442729CE" w14:paraId="0D389903" w14:textId="0A3C96E0">
            <w:pPr>
              <w:spacing w:line="0" w:lineRule="atLeast"/>
              <w:jc w:val="center"/>
              <w:rPr>
                <w:rFonts w:ascii="Times New Roman" w:hAnsi="Times New Roman" w:cs="Arial"/>
                <w:sz w:val="21"/>
                <w:szCs w:val="21"/>
              </w:rPr>
            </w:pPr>
            <w:r w:rsidRPr="2EF08E18">
              <w:rPr>
                <w:rFonts w:ascii="Times New Roman" w:hAnsi="Times New Roman" w:cs="Arial"/>
                <w:sz w:val="21"/>
                <w:szCs w:val="21"/>
              </w:rPr>
              <w:t>20</w:t>
            </w:r>
            <w:r w:rsidRPr="2EF08E18" w:rsidR="46BC651A">
              <w:rPr>
                <w:rFonts w:ascii="Times New Roman" w:hAnsi="Times New Roman" w:cs="Arial"/>
                <w:sz w:val="21"/>
                <w:szCs w:val="21"/>
              </w:rPr>
              <w:t>2</w:t>
            </w:r>
            <w:r w:rsidR="004A28EB">
              <w:rPr>
                <w:rFonts w:hint="eastAsia" w:ascii="Times New Roman" w:hAnsi="Times New Roman" w:cs="Arial"/>
                <w:sz w:val="21"/>
                <w:szCs w:val="21"/>
              </w:rPr>
              <w:t>3</w:t>
            </w:r>
            <w:r w:rsidRPr="2EF08E18">
              <w:rPr>
                <w:rFonts w:ascii="Times New Roman" w:hAnsi="Times New Roman" w:cs="Arial"/>
                <w:sz w:val="21"/>
                <w:szCs w:val="21"/>
              </w:rPr>
              <w:t>年</w:t>
            </w:r>
          </w:p>
          <w:p w:rsidRPr="00822A6B" w:rsidR="00EA4D6D" w:rsidP="00EB0E55" w:rsidRDefault="00EA4D6D" w14:paraId="4F52B4D2" w14:textId="2097EB5E">
            <w:pPr>
              <w:spacing w:line="0" w:lineRule="atLeast"/>
              <w:jc w:val="center"/>
              <w:rPr>
                <w:rFonts w:ascii="Times New Roman" w:hAnsi="Times New Roman" w:cs="Arial"/>
                <w:sz w:val="21"/>
                <w:szCs w:val="21"/>
              </w:rPr>
            </w:pPr>
            <w:proofErr w:type="spellStart"/>
            <w:r w:rsidRPr="2EF08E18">
              <w:rPr>
                <w:rFonts w:ascii="Times New Roman" w:hAnsi="Times New Roman" w:cs="Arial"/>
                <w:sz w:val="21"/>
                <w:szCs w:val="21"/>
              </w:rPr>
              <w:t>Năm</w:t>
            </w:r>
            <w:proofErr w:type="spellEnd"/>
            <w:r w:rsidRPr="2EF08E18">
              <w:rPr>
                <w:rFonts w:ascii="Times New Roman" w:hAnsi="Times New Roman" w:cs="Arial"/>
                <w:sz w:val="21"/>
                <w:szCs w:val="21"/>
              </w:rPr>
              <w:t xml:space="preserve"> 20</w:t>
            </w:r>
            <w:r w:rsidRPr="2EF08E18" w:rsidR="00166339">
              <w:rPr>
                <w:rFonts w:ascii="Times New Roman" w:hAnsi="Times New Roman" w:cs="Arial"/>
                <w:sz w:val="21"/>
                <w:szCs w:val="21"/>
              </w:rPr>
              <w:t>2</w:t>
            </w:r>
            <w:r w:rsidR="004A28EB">
              <w:rPr>
                <w:rFonts w:hint="eastAsia" w:ascii="Times New Roman" w:hAnsi="Times New Roman" w:cs="Arial"/>
                <w:sz w:val="21"/>
                <w:szCs w:val="21"/>
              </w:rPr>
              <w:t>3</w:t>
            </w:r>
          </w:p>
        </w:tc>
        <w:tc>
          <w:tcPr>
            <w:tcW w:w="2274" w:type="dxa"/>
            <w:gridSpan w:val="2"/>
            <w:shd w:val="clear" w:color="auto" w:fill="FFFFCC"/>
            <w:vAlign w:val="center"/>
            <w:tcPrChange w:author="瀨野　裕治" w:date="2025-06-24T08:44:00Z" w:id="140">
              <w:tcPr>
                <w:tcW w:w="2274" w:type="dxa"/>
                <w:gridSpan w:val="2"/>
                <w:shd w:val="clear" w:color="auto" w:fill="FFFFCC"/>
                <w:vAlign w:val="center"/>
              </w:tcPr>
            </w:tcPrChange>
          </w:tcPr>
          <w:p w:rsidR="00EB0E55" w:rsidP="00EB0E55" w:rsidRDefault="442729CE" w14:paraId="32EFC6FD" w14:textId="4E11003B">
            <w:pPr>
              <w:spacing w:line="0" w:lineRule="atLeast"/>
              <w:jc w:val="center"/>
              <w:rPr>
                <w:rFonts w:ascii="Times New Roman" w:hAnsi="Times New Roman" w:cs="Arial"/>
                <w:sz w:val="21"/>
                <w:szCs w:val="21"/>
              </w:rPr>
            </w:pPr>
            <w:r w:rsidRPr="2EF08E18">
              <w:rPr>
                <w:rFonts w:ascii="Times New Roman" w:hAnsi="Times New Roman" w:cs="Arial"/>
                <w:sz w:val="21"/>
                <w:szCs w:val="21"/>
              </w:rPr>
              <w:t>20</w:t>
            </w:r>
            <w:r w:rsidRPr="2EF08E18" w:rsidR="46BC651A">
              <w:rPr>
                <w:rFonts w:ascii="Times New Roman" w:hAnsi="Times New Roman" w:cs="Arial"/>
                <w:sz w:val="21"/>
                <w:szCs w:val="21"/>
              </w:rPr>
              <w:t>2</w:t>
            </w:r>
            <w:r w:rsidR="004A28EB">
              <w:rPr>
                <w:rFonts w:hint="eastAsia" w:ascii="Times New Roman" w:hAnsi="Times New Roman" w:cs="Arial"/>
                <w:sz w:val="21"/>
                <w:szCs w:val="21"/>
              </w:rPr>
              <w:t>2</w:t>
            </w:r>
            <w:r w:rsidRPr="2EF08E18">
              <w:rPr>
                <w:rFonts w:ascii="Times New Roman" w:hAnsi="Times New Roman" w:cs="Arial"/>
                <w:sz w:val="21"/>
                <w:szCs w:val="21"/>
              </w:rPr>
              <w:t>年</w:t>
            </w:r>
          </w:p>
          <w:p w:rsidRPr="00822A6B" w:rsidR="00EA4D6D" w:rsidP="00EB0E55" w:rsidRDefault="00EA4D6D" w14:paraId="33B1A490" w14:textId="2CEAC7A5">
            <w:pPr>
              <w:spacing w:line="0" w:lineRule="atLeast"/>
              <w:jc w:val="center"/>
              <w:rPr>
                <w:rFonts w:ascii="Times New Roman" w:hAnsi="Times New Roman" w:cs="Arial"/>
                <w:sz w:val="21"/>
                <w:szCs w:val="21"/>
              </w:rPr>
            </w:pPr>
            <w:proofErr w:type="spellStart"/>
            <w:r w:rsidRPr="2EF08E18">
              <w:rPr>
                <w:rFonts w:ascii="Times New Roman" w:hAnsi="Times New Roman" w:cs="Arial"/>
                <w:sz w:val="21"/>
                <w:szCs w:val="21"/>
              </w:rPr>
              <w:t>Năm</w:t>
            </w:r>
            <w:proofErr w:type="spellEnd"/>
            <w:r w:rsidRPr="2EF08E18">
              <w:rPr>
                <w:rFonts w:ascii="Times New Roman" w:hAnsi="Times New Roman" w:cs="Arial"/>
                <w:sz w:val="21"/>
                <w:szCs w:val="21"/>
              </w:rPr>
              <w:t xml:space="preserve"> 20</w:t>
            </w:r>
            <w:r w:rsidRPr="2EF08E18" w:rsidR="46BC651A">
              <w:rPr>
                <w:rFonts w:ascii="Times New Roman" w:hAnsi="Times New Roman" w:cs="Arial"/>
                <w:sz w:val="21"/>
                <w:szCs w:val="21"/>
              </w:rPr>
              <w:t>2</w:t>
            </w:r>
            <w:r w:rsidR="004A28EB">
              <w:rPr>
                <w:rFonts w:hint="eastAsia" w:ascii="Times New Roman" w:hAnsi="Times New Roman" w:cs="Arial"/>
                <w:sz w:val="21"/>
                <w:szCs w:val="21"/>
              </w:rPr>
              <w:t>2</w:t>
            </w:r>
          </w:p>
        </w:tc>
      </w:tr>
      <w:tr w:rsidRPr="00822A6B" w:rsidR="00EB0E55" w:rsidTr="12FDA88B" w14:paraId="531548CF" w14:textId="77777777">
        <w:trPr>
          <w:trHeight w:val="300"/>
          <w:trPrChange w:author="瀨野　裕治" w:date="2025-06-24T08:44:00Z" w:id="141">
            <w:trPr>
              <w:trHeight w:val="300"/>
            </w:trPr>
          </w:trPrChange>
        </w:trPr>
        <w:tc>
          <w:tcPr>
            <w:tcW w:w="2552" w:type="dxa"/>
            <w:vMerge/>
            <w:vAlign w:val="center"/>
            <w:tcPrChange w:author="瀨野　裕治" w:date="2025-06-24T08:44:00Z" w:id="142">
              <w:tcPr>
                <w:tcW w:w="0" w:type="auto"/>
                <w:vMerge/>
              </w:tcPr>
            </w:tcPrChange>
          </w:tcPr>
          <w:p w:rsidR="00EB0E55" w:rsidP="00D972BD" w:rsidRDefault="00EB0E55" w14:paraId="2A6B0FDE" w14:textId="77777777">
            <w:pPr>
              <w:spacing w:line="0" w:lineRule="atLeast"/>
              <w:rPr>
                <w:rFonts w:ascii="Times New Roman" w:hAnsi="Times New Roman" w:cs="Arial"/>
                <w:sz w:val="21"/>
                <w:szCs w:val="21"/>
              </w:rPr>
            </w:pPr>
          </w:p>
        </w:tc>
        <w:tc>
          <w:tcPr>
            <w:tcW w:w="2410" w:type="dxa"/>
            <w:gridSpan w:val="2"/>
            <w:shd w:val="clear" w:color="auto" w:fill="FFFFCC"/>
            <w:vAlign w:val="center"/>
            <w:tcPrChange w:author="瀨野　裕治" w:date="2025-06-24T08:44:00Z" w:id="143">
              <w:tcPr>
                <w:tcW w:w="2410" w:type="dxa"/>
                <w:gridSpan w:val="2"/>
                <w:shd w:val="clear" w:color="auto" w:fill="FFFFCC"/>
                <w:vAlign w:val="center"/>
              </w:tcPr>
            </w:tcPrChange>
          </w:tcPr>
          <w:p w:rsidRPr="00822A6B" w:rsidR="00EB0E55" w:rsidP="00C40880" w:rsidRDefault="00EB0E55" w14:paraId="684C90A9" w14:textId="77777777">
            <w:pPr>
              <w:spacing w:line="0" w:lineRule="atLeast"/>
              <w:rPr>
                <w:rFonts w:ascii="Times New Roman" w:hAnsi="Times New Roman" w:cs="Arial"/>
                <w:sz w:val="21"/>
                <w:szCs w:val="21"/>
              </w:rPr>
            </w:pPr>
          </w:p>
        </w:tc>
        <w:tc>
          <w:tcPr>
            <w:tcW w:w="2409" w:type="dxa"/>
            <w:shd w:val="clear" w:color="auto" w:fill="FFFFCC"/>
            <w:vAlign w:val="center"/>
            <w:tcPrChange w:author="瀨野　裕治" w:date="2025-06-24T08:44:00Z" w:id="144">
              <w:tcPr>
                <w:tcW w:w="2409" w:type="dxa"/>
                <w:shd w:val="clear" w:color="auto" w:fill="FFFFCC"/>
                <w:vAlign w:val="center"/>
              </w:tcPr>
            </w:tcPrChange>
          </w:tcPr>
          <w:p w:rsidRPr="00822A6B" w:rsidR="00EB0E55" w:rsidP="00C40880" w:rsidRDefault="00EB0E55" w14:paraId="5C569B81" w14:textId="77777777">
            <w:pPr>
              <w:spacing w:line="0" w:lineRule="atLeast"/>
              <w:rPr>
                <w:rFonts w:ascii="Times New Roman" w:hAnsi="Times New Roman" w:cs="Arial"/>
                <w:sz w:val="21"/>
                <w:szCs w:val="21"/>
              </w:rPr>
            </w:pPr>
          </w:p>
        </w:tc>
        <w:tc>
          <w:tcPr>
            <w:tcW w:w="2274" w:type="dxa"/>
            <w:gridSpan w:val="2"/>
            <w:shd w:val="clear" w:color="auto" w:fill="FFFFCC"/>
            <w:vAlign w:val="center"/>
            <w:tcPrChange w:author="瀨野　裕治" w:date="2025-06-24T08:44:00Z" w:id="145">
              <w:tcPr>
                <w:tcW w:w="2274" w:type="dxa"/>
                <w:gridSpan w:val="2"/>
                <w:shd w:val="clear" w:color="auto" w:fill="FFFFCC"/>
                <w:vAlign w:val="center"/>
              </w:tcPr>
            </w:tcPrChange>
          </w:tcPr>
          <w:p w:rsidRPr="00822A6B" w:rsidR="00EB0E55" w:rsidP="00C40880" w:rsidRDefault="00EB0E55" w14:paraId="0198843A" w14:textId="77777777">
            <w:pPr>
              <w:spacing w:line="0" w:lineRule="atLeast"/>
              <w:rPr>
                <w:rFonts w:ascii="Times New Roman" w:hAnsi="Times New Roman" w:cs="Arial"/>
                <w:sz w:val="21"/>
                <w:szCs w:val="21"/>
              </w:rPr>
            </w:pPr>
          </w:p>
        </w:tc>
      </w:tr>
    </w:tbl>
    <w:p w:rsidRPr="00822A6B" w:rsidR="00C436AB" w:rsidP="00D854B4" w:rsidRDefault="00C436AB" w14:paraId="2AA79D39" w14:textId="3EB9C174">
      <w:pPr>
        <w:spacing w:line="0" w:lineRule="atLeast"/>
        <w:rPr>
          <w:rFonts w:ascii="Times New Roman" w:hAnsi="Times New Roman" w:cs="Arial"/>
          <w:sz w:val="21"/>
          <w:szCs w:val="21"/>
        </w:rPr>
      </w:pPr>
    </w:p>
    <w:p w:rsidR="00777574" w:rsidP="00D854B4" w:rsidRDefault="00777574" w14:paraId="7B4757F7" w14:textId="77777777">
      <w:pPr>
        <w:numPr>
          <w:ilvl w:val="0"/>
          <w:numId w:val="12"/>
        </w:numPr>
        <w:spacing w:line="0" w:lineRule="atLeast"/>
        <w:ind w:left="426"/>
        <w:rPr>
          <w:rFonts w:ascii="Times New Roman" w:hAnsi="Times New Roman" w:cs="Arial"/>
          <w:b/>
          <w:sz w:val="21"/>
          <w:szCs w:val="21"/>
        </w:rPr>
      </w:pPr>
      <w:r w:rsidRPr="00822A6B">
        <w:rPr>
          <w:rFonts w:ascii="Times New Roman" w:hAnsi="Times New Roman" w:cs="Arial"/>
          <w:b/>
          <w:bCs/>
          <w:sz w:val="21"/>
          <w:szCs w:val="21"/>
        </w:rPr>
        <w:t>過去</w:t>
      </w:r>
      <w:r w:rsidRPr="00822A6B">
        <w:rPr>
          <w:rFonts w:ascii="Times New Roman" w:hAnsi="Times New Roman" w:cs="Arial"/>
          <w:b/>
          <w:bCs/>
          <w:sz w:val="21"/>
          <w:szCs w:val="21"/>
        </w:rPr>
        <w:t>5</w:t>
      </w:r>
      <w:r w:rsidRPr="00822A6B">
        <w:rPr>
          <w:rFonts w:ascii="Times New Roman" w:hAnsi="Times New Roman" w:cs="Arial"/>
          <w:b/>
          <w:bCs/>
          <w:sz w:val="21"/>
          <w:szCs w:val="21"/>
        </w:rPr>
        <w:t>年間の国際交流基金からの助成実績</w:t>
      </w:r>
    </w:p>
    <w:p w:rsidRPr="00822A6B" w:rsidR="00EA4D6D" w:rsidP="12FDA88B" w:rsidRDefault="00EA4D6D" w14:paraId="7B068AC6" w14:textId="77777777">
      <w:pPr>
        <w:spacing w:line="0" w:lineRule="atLeast"/>
        <w:ind w:left="426"/>
        <w:rPr>
          <w:del w:author="瀨野　裕治" w:date="2025-06-24T08:42:00Z" w:id="146"/>
          <w:rFonts w:ascii="Times New Roman" w:hAnsi="Times New Roman" w:cs="Arial"/>
          <w:b/>
          <w:bCs/>
          <w:sz w:val="21"/>
          <w:szCs w:val="21"/>
        </w:rPr>
      </w:pPr>
      <w:proofErr w:type="spellStart"/>
      <w:r w:rsidRPr="12FDA88B">
        <w:rPr>
          <w:rFonts w:ascii="Times New Roman" w:hAnsi="Times New Roman" w:cs="Arial"/>
          <w:b/>
          <w:bCs/>
          <w:sz w:val="21"/>
          <w:szCs w:val="21"/>
        </w:rPr>
        <w:t>Các</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khoản</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tài</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trợ</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đã</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nhận</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từ</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Quỹ</w:t>
      </w:r>
      <w:proofErr w:type="spellEnd"/>
      <w:r w:rsidRPr="12FDA88B">
        <w:rPr>
          <w:rFonts w:ascii="Times New Roman" w:hAnsi="Times New Roman" w:cs="Arial"/>
          <w:b/>
          <w:bCs/>
          <w:sz w:val="21"/>
          <w:szCs w:val="21"/>
        </w:rPr>
        <w:t xml:space="preserve"> Giao </w:t>
      </w:r>
      <w:proofErr w:type="spellStart"/>
      <w:r w:rsidRPr="12FDA88B">
        <w:rPr>
          <w:rFonts w:ascii="Times New Roman" w:hAnsi="Times New Roman" w:cs="Arial"/>
          <w:b/>
          <w:bCs/>
          <w:sz w:val="21"/>
          <w:szCs w:val="21"/>
        </w:rPr>
        <w:t>lưu</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Quốc</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tế</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Nhật</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Bản</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trong</w:t>
      </w:r>
      <w:proofErr w:type="spellEnd"/>
      <w:r w:rsidRPr="12FDA88B">
        <w:rPr>
          <w:rFonts w:ascii="Times New Roman" w:hAnsi="Times New Roman" w:cs="Arial"/>
          <w:b/>
          <w:bCs/>
          <w:sz w:val="21"/>
          <w:szCs w:val="21"/>
        </w:rPr>
        <w:t xml:space="preserve"> 5 </w:t>
      </w:r>
      <w:proofErr w:type="spellStart"/>
      <w:r w:rsidRPr="12FDA88B">
        <w:rPr>
          <w:rFonts w:ascii="Times New Roman" w:hAnsi="Times New Roman" w:cs="Arial"/>
          <w:b/>
          <w:bCs/>
          <w:sz w:val="21"/>
          <w:szCs w:val="21"/>
        </w:rPr>
        <w:t>năm</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trở</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lại</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đây</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nếu</w:t>
      </w:r>
      <w:proofErr w:type="spellEnd"/>
      <w:r w:rsidRPr="12FDA88B">
        <w:rPr>
          <w:rFonts w:ascii="Times New Roman" w:hAnsi="Times New Roman" w:cs="Arial"/>
          <w:b/>
          <w:bCs/>
          <w:sz w:val="21"/>
          <w:szCs w:val="21"/>
        </w:rPr>
        <w:t xml:space="preserve"> </w:t>
      </w:r>
      <w:proofErr w:type="spellStart"/>
      <w:r w:rsidRPr="12FDA88B">
        <w:rPr>
          <w:rFonts w:ascii="Times New Roman" w:hAnsi="Times New Roman" w:cs="Arial"/>
          <w:b/>
          <w:bCs/>
          <w:sz w:val="21"/>
          <w:szCs w:val="21"/>
        </w:rPr>
        <w:t>có</w:t>
      </w:r>
      <w:proofErr w:type="spellEnd"/>
      <w:r w:rsidRPr="12FDA88B">
        <w:rPr>
          <w:rFonts w:ascii="Times New Roman" w:hAnsi="Times New Roman" w:cs="Arial"/>
          <w:b/>
          <w:bCs/>
          <w:sz w:val="21"/>
          <w:szCs w:val="21"/>
        </w:rPr>
        <w:t>)</w:t>
      </w:r>
      <w:del w:author="瀨野　裕治" w:date="2025-06-24T08:42:00Z" w:id="147">
        <w:r w:rsidRPr="12FDA88B" w:rsidDel="00EA4D6D">
          <w:rPr>
            <w:rFonts w:ascii="Times New Roman" w:hAnsi="Times New Roman" w:cs="Arial"/>
            <w:b/>
            <w:bCs/>
            <w:sz w:val="21"/>
            <w:szCs w:val="21"/>
          </w:rPr>
          <w:delText>.</w:delText>
        </w:r>
      </w:del>
    </w:p>
    <w:tbl>
      <w:tblPr>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CC"/>
        <w:tblCellMar>
          <w:left w:w="0" w:type="dxa"/>
          <w:right w:w="0" w:type="dxa"/>
        </w:tblCellMar>
        <w:tblLook w:val="0000" w:firstRow="0" w:lastRow="0" w:firstColumn="0" w:lastColumn="0" w:noHBand="0" w:noVBand="0"/>
        <w:tblPrChange w:author="瀨野　裕治" w:date="2025-06-24T08:43:00Z" w:id="148">
          <w:tblPr>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ook w:val="0000" w:firstRow="0" w:lastRow="0" w:firstColumn="0" w:lastColumn="0" w:noHBand="0" w:noVBand="0"/>
          </w:tblPr>
        </w:tblPrChange>
      </w:tblPr>
      <w:tblGrid>
        <w:gridCol w:w="9623"/>
      </w:tblGrid>
      <w:tr w:rsidRPr="00822A6B" w:rsidR="00777574" w:rsidTr="56AF3B22" w14:paraId="0FF3E439" w14:textId="77777777">
        <w:trPr>
          <w:trHeight w:val="5550"/>
          <w:jc w:val="center"/>
          <w:trPrChange w:author="瀨野　裕治" w:date="2025-06-24T08:43:00Z" w:id="150">
            <w:trPr>
              <w:gridAfter w:val="0"/>
              <w:trHeight w:val="300"/>
              <w:jc w:val="center"/>
            </w:trPr>
          </w:trPrChange>
        </w:trPr>
        <w:tc>
          <w:tcPr>
            <w:tcW w:w="5000" w:type="pct"/>
            <w:shd w:val="clear" w:color="auto" w:fill="FFFFCC"/>
            <w:tcMar/>
            <w:tcPrChange w:author="瀨野　裕治" w:date="2025-06-24T08:43:00Z" w:id="151">
              <w:tcPr>
                <w:tcW w:w="9623" w:type="dxa"/>
                <w:shd w:val="clear" w:color="auto" w:fill="FFFFCC"/>
              </w:tcPr>
            </w:tcPrChange>
          </w:tcPr>
          <w:p w:rsidRPr="00822A6B" w:rsidR="00D65442" w:rsidP="00192E21" w:rsidRDefault="00D65442" w14:paraId="7AC26D9C" w14:textId="41CC8C37">
            <w:pPr>
              <w:spacing w:line="0" w:lineRule="atLeast"/>
              <w:jc w:val="left"/>
              <w:rPr>
                <w:rFonts w:ascii="Times New Roman" w:hAnsi="Times New Roman" w:cs="Arial"/>
                <w:sz w:val="21"/>
                <w:szCs w:val="21"/>
              </w:rPr>
            </w:pPr>
          </w:p>
        </w:tc>
      </w:tr>
    </w:tbl>
    <w:p w:rsidRPr="004A28EB" w:rsidR="003866E5" w:rsidP="004A28EB" w:rsidRDefault="00C20FD8" w14:paraId="4C865317" w14:textId="132A8DDB">
      <w:pPr>
        <w:pStyle w:val="Footer"/>
        <w:tabs>
          <w:tab w:val="clear" w:pos="4252"/>
          <w:tab w:val="clear" w:pos="8504"/>
        </w:tabs>
        <w:spacing w:line="0" w:lineRule="atLeast"/>
        <w:jc w:val="center"/>
        <w:rPr>
          <w:b/>
          <w:bCs/>
          <w:spacing w:val="-2"/>
          <w:sz w:val="20"/>
          <w:u w:val="wave"/>
          <w:lang w:val="vi-VN"/>
        </w:rPr>
      </w:pPr>
      <w:r w:rsidRPr="00822A6B">
        <w:rPr>
          <w:rFonts w:ascii="Times New Roman" w:hAnsi="Times New Roman" w:cs="Arial"/>
          <w:b/>
          <w:bCs/>
          <w:sz w:val="24"/>
          <w:szCs w:val="21"/>
        </w:rPr>
        <w:br w:type="page"/>
      </w:r>
      <w:r w:rsidR="004A28EB">
        <w:rPr>
          <w:rFonts w:ascii="Times New Roman" w:hAnsi="Times New Roman" w:cs="Arial"/>
          <w:b/>
          <w:bCs/>
          <w:sz w:val="24"/>
          <w:szCs w:val="21"/>
        </w:rPr>
        <w:lastRenderedPageBreak/>
        <w:t xml:space="preserve">C. </w:t>
      </w:r>
      <w:r w:rsidRPr="00822A6B" w:rsidR="00BA63D4">
        <w:rPr>
          <w:rFonts w:ascii="Times New Roman" w:hAnsi="Times New Roman" w:cs="Arial"/>
          <w:b/>
          <w:bCs/>
          <w:sz w:val="24"/>
          <w:szCs w:val="21"/>
        </w:rPr>
        <w:t>助成金送金口座情報</w:t>
      </w:r>
      <w:r w:rsidRPr="00822A6B" w:rsidR="00BD54AC">
        <w:rPr>
          <w:rFonts w:hint="eastAsia" w:ascii="Times New Roman" w:hAnsi="Times New Roman" w:cs="Arial"/>
          <w:b/>
          <w:bCs/>
          <w:sz w:val="24"/>
          <w:szCs w:val="21"/>
        </w:rPr>
        <w:t xml:space="preserve">　</w:t>
      </w:r>
    </w:p>
    <w:p w:rsidR="003866E5" w:rsidP="003866E5" w:rsidRDefault="003866E5" w14:paraId="582E6628" w14:textId="77777777">
      <w:pPr>
        <w:pStyle w:val="Footer"/>
        <w:tabs>
          <w:tab w:val="clear" w:pos="4252"/>
          <w:tab w:val="clear" w:pos="8504"/>
        </w:tabs>
        <w:spacing w:line="0" w:lineRule="atLeast"/>
        <w:rPr>
          <w:b/>
          <w:bCs/>
          <w:spacing w:val="-2"/>
          <w:sz w:val="20"/>
          <w:u w:val="wave"/>
        </w:rPr>
      </w:pPr>
    </w:p>
    <w:p w:rsidRPr="00B6352B" w:rsidR="00F71A5C" w:rsidP="003866E5" w:rsidRDefault="00F71A5C" w14:paraId="0711ED58" w14:textId="77777777">
      <w:pPr>
        <w:pStyle w:val="Footer"/>
        <w:tabs>
          <w:tab w:val="clear" w:pos="4252"/>
          <w:tab w:val="clear" w:pos="8504"/>
        </w:tabs>
        <w:spacing w:line="0" w:lineRule="atLeast"/>
        <w:rPr>
          <w:rFonts w:ascii="Times New Roman" w:hAnsi="Times New Roman"/>
          <w:b/>
          <w:bCs/>
          <w:sz w:val="24"/>
          <w:szCs w:val="21"/>
        </w:rPr>
      </w:pPr>
      <w:r w:rsidRPr="00B6352B">
        <w:rPr>
          <w:rFonts w:ascii="Times New Roman" w:hAnsi="Times New Roman"/>
          <w:b/>
          <w:bCs/>
          <w:spacing w:val="-2"/>
          <w:sz w:val="20"/>
          <w:u w:val="wave"/>
        </w:rPr>
        <w:t>送金口座について、必ず記入してください。未記入の場合は、申請を受け付けることができません。</w:t>
      </w:r>
    </w:p>
    <w:p w:rsidRPr="00B6352B" w:rsidR="00F71A5C" w:rsidP="00B2366B" w:rsidRDefault="003866E5" w14:paraId="55CAF028" w14:textId="77777777">
      <w:pPr>
        <w:rPr>
          <w:rFonts w:ascii="Times New Roman" w:hAnsi="Times New Roman"/>
          <w:b/>
          <w:bCs/>
          <w:spacing w:val="-2"/>
          <w:sz w:val="20"/>
          <w:u w:val="wave"/>
        </w:rPr>
      </w:pPr>
      <w:proofErr w:type="spellStart"/>
      <w:r w:rsidRPr="00B6352B">
        <w:rPr>
          <w:rFonts w:ascii="Times New Roman" w:hAnsi="Times New Roman"/>
          <w:b/>
          <w:bCs/>
          <w:spacing w:val="-2"/>
          <w:sz w:val="20"/>
          <w:u w:val="wave"/>
        </w:rPr>
        <w:t>Vui</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lòng</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điền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thông</w:t>
      </w:r>
      <w:proofErr w:type="spellEnd"/>
      <w:r w:rsidRPr="00B6352B">
        <w:rPr>
          <w:rFonts w:ascii="Times New Roman" w:hAnsi="Times New Roman"/>
          <w:b/>
          <w:bCs/>
          <w:spacing w:val="-2"/>
          <w:sz w:val="20"/>
          <w:u w:val="wave"/>
        </w:rPr>
        <w:t xml:space="preserve"> tin </w:t>
      </w:r>
      <w:proofErr w:type="spellStart"/>
      <w:r w:rsidRPr="00B6352B">
        <w:rPr>
          <w:rFonts w:ascii="Times New Roman" w:hAnsi="Times New Roman"/>
          <w:b/>
          <w:bCs/>
          <w:spacing w:val="-2"/>
          <w:sz w:val="20"/>
          <w:u w:val="wave"/>
        </w:rPr>
        <w:t>tài</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khoản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ngân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hàng</w:t>
      </w:r>
      <w:proofErr w:type="spellEnd"/>
      <w:r w:rsidR="00520488">
        <w:rPr>
          <w:rFonts w:ascii="Times New Roman" w:hAnsi="Times New Roman"/>
          <w:b/>
          <w:bCs/>
          <w:spacing w:val="-2"/>
          <w:sz w:val="20"/>
          <w:u w:val="wave"/>
        </w:rPr>
        <w:t>.</w:t>
      </w:r>
      <w:r w:rsidRPr="00B6352B">
        <w:rPr>
          <w:rFonts w:ascii="Times New Roman" w:hAnsi="Times New Roman"/>
          <w:b/>
          <w:bCs/>
          <w:spacing w:val="-2"/>
          <w:sz w:val="20"/>
          <w:u w:val="wave"/>
        </w:rPr>
        <w:t xml:space="preserve"> </w:t>
      </w:r>
      <w:proofErr w:type="spellStart"/>
      <w:r w:rsidR="00520488">
        <w:rPr>
          <w:rFonts w:ascii="Times New Roman" w:hAnsi="Times New Roman"/>
          <w:b/>
          <w:bCs/>
          <w:spacing w:val="-2"/>
          <w:sz w:val="20"/>
          <w:u w:val="wave"/>
        </w:rPr>
        <w:t>N</w:t>
      </w:r>
      <w:r w:rsidRPr="00B6352B">
        <w:rPr>
          <w:rFonts w:ascii="Times New Roman" w:hAnsi="Times New Roman"/>
          <w:b/>
          <w:bCs/>
          <w:spacing w:val="-2"/>
          <w:sz w:val="20"/>
          <w:u w:val="wave"/>
        </w:rPr>
        <w:t>ếu</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không</w:t>
      </w:r>
      <w:proofErr w:type="spellEnd"/>
      <w:r w:rsidR="00520488">
        <w:rPr>
          <w:rFonts w:ascii="Times New Roman" w:hAnsi="Times New Roman"/>
          <w:b/>
          <w:bCs/>
          <w:spacing w:val="-2"/>
          <w:sz w:val="20"/>
          <w:u w:val="wave"/>
        </w:rPr>
        <w:t xml:space="preserve"> </w:t>
      </w:r>
      <w:proofErr w:type="spellStart"/>
      <w:r w:rsidR="00520488">
        <w:rPr>
          <w:rFonts w:ascii="Times New Roman" w:hAnsi="Times New Roman"/>
          <w:b/>
          <w:bCs/>
          <w:spacing w:val="-2"/>
          <w:sz w:val="20"/>
          <w:u w:val="wave"/>
        </w:rPr>
        <w:t>điền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hồ</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sơ</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đăng</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ký</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sẽ</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không</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được</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chấp</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nhận</w:t>
      </w:r>
      <w:proofErr w:type="spellEnd"/>
      <w:r w:rsidRPr="00B6352B">
        <w:rPr>
          <w:rFonts w:ascii="Times New Roman" w:hAnsi="Times New Roman"/>
          <w:b/>
          <w:bCs/>
          <w:spacing w:val="-2"/>
          <w:sz w:val="20"/>
          <w:u w:val="wave"/>
        </w:rPr>
        <w:t>.</w:t>
      </w:r>
    </w:p>
    <w:p w:rsidRPr="00B6352B" w:rsidR="00B2366B" w:rsidP="00B2366B" w:rsidRDefault="00B2366B" w14:paraId="656C084B" w14:textId="619ABF88">
      <w:pPr>
        <w:rPr>
          <w:rFonts w:ascii="Times New Roman" w:hAnsi="Times New Roman"/>
          <w:b/>
          <w:bCs/>
          <w:spacing w:val="-2"/>
          <w:sz w:val="20"/>
          <w:u w:val="wave"/>
        </w:rPr>
      </w:pPr>
    </w:p>
    <w:p w:rsidRPr="00F15F49" w:rsidR="00B2366B" w:rsidP="00B2366B" w:rsidRDefault="00F71A5C" w14:paraId="7C87164F" w14:textId="77777777">
      <w:pPr>
        <w:numPr>
          <w:ilvl w:val="0"/>
          <w:numId w:val="19"/>
        </w:numPr>
        <w:rPr>
          <w:rFonts w:ascii="Times New Roman" w:hAnsi="Times New Roman"/>
          <w:b/>
          <w:szCs w:val="18"/>
        </w:rPr>
      </w:pPr>
      <w:r w:rsidRPr="00B6352B">
        <w:rPr>
          <w:rFonts w:ascii="Times New Roman" w:hAnsi="Times New Roman"/>
          <w:b/>
          <w:spacing w:val="-2"/>
          <w:szCs w:val="18"/>
        </w:rPr>
        <w:t>送金口座</w:t>
      </w:r>
      <w:r w:rsidRPr="00B6352B">
        <w:rPr>
          <w:rFonts w:ascii="Times New Roman" w:hAnsi="Times New Roman"/>
          <w:b/>
          <w:spacing w:val="-2"/>
          <w:szCs w:val="18"/>
        </w:rPr>
        <w:t xml:space="preserve">  </w:t>
      </w:r>
      <w:proofErr w:type="spellStart"/>
      <w:r w:rsidRPr="00F15F49" w:rsidR="003866E5">
        <w:rPr>
          <w:rFonts w:ascii="Times New Roman" w:hAnsi="Times New Roman"/>
          <w:b/>
          <w:szCs w:val="18"/>
        </w:rPr>
        <w:t>Tài</w:t>
      </w:r>
      <w:proofErr w:type="spellEnd"/>
      <w:r w:rsidRPr="00F15F49" w:rsidR="003866E5">
        <w:rPr>
          <w:rFonts w:ascii="Times New Roman" w:hAnsi="Times New Roman"/>
          <w:b/>
          <w:szCs w:val="18"/>
        </w:rPr>
        <w:t xml:space="preserve"> </w:t>
      </w:r>
      <w:proofErr w:type="spellStart"/>
      <w:r w:rsidRPr="00F15F49" w:rsidR="003866E5">
        <w:rPr>
          <w:rFonts w:ascii="Times New Roman" w:hAnsi="Times New Roman"/>
          <w:b/>
          <w:szCs w:val="18"/>
        </w:rPr>
        <w:t>khoản</w:t>
      </w:r>
      <w:proofErr w:type="spellEnd"/>
      <w:r w:rsidRPr="00F15F49" w:rsidR="003866E5">
        <w:rPr>
          <w:rFonts w:ascii="Times New Roman" w:hAnsi="Times New Roman"/>
          <w:b/>
          <w:szCs w:val="18"/>
        </w:rPr>
        <w:t xml:space="preserve"> </w:t>
      </w:r>
      <w:proofErr w:type="spellStart"/>
      <w:r w:rsidRPr="00F15F49" w:rsidR="003866E5">
        <w:rPr>
          <w:rFonts w:ascii="Times New Roman" w:hAnsi="Times New Roman"/>
          <w:b/>
          <w:szCs w:val="18"/>
        </w:rPr>
        <w:t>ngân</w:t>
      </w:r>
      <w:proofErr w:type="spellEnd"/>
      <w:r w:rsidRPr="00F15F49" w:rsidR="003866E5">
        <w:rPr>
          <w:rFonts w:ascii="Times New Roman" w:hAnsi="Times New Roman"/>
          <w:b/>
          <w:szCs w:val="18"/>
        </w:rPr>
        <w:t xml:space="preserve"> </w:t>
      </w:r>
      <w:proofErr w:type="spellStart"/>
      <w:r w:rsidRPr="00F15F49" w:rsidR="003866E5">
        <w:rPr>
          <w:rFonts w:ascii="Times New Roman" w:hAnsi="Times New Roman"/>
          <w:b/>
          <w:szCs w:val="18"/>
        </w:rPr>
        <w:t>hàng</w:t>
      </w:r>
      <w:proofErr w:type="spellEnd"/>
    </w:p>
    <w:p w:rsidRPr="00B6352B" w:rsidR="00F71A5C" w:rsidP="00F71A5C" w:rsidRDefault="00F71A5C" w14:paraId="656FD892" w14:textId="77777777">
      <w:pPr>
        <w:spacing w:line="285" w:lineRule="exact"/>
        <w:rPr>
          <w:rFonts w:ascii="Times New Roman" w:hAnsi="Times New Roman"/>
          <w:szCs w:val="18"/>
        </w:rPr>
      </w:pPr>
      <w:r w:rsidRPr="00B6352B">
        <w:rPr>
          <w:rFonts w:ascii="Times New Roman" w:hAnsi="Times New Roman"/>
          <w:szCs w:val="18"/>
        </w:rPr>
        <w:t xml:space="preserve">(1) </w:t>
      </w:r>
      <w:r w:rsidRPr="00B6352B">
        <w:rPr>
          <w:rFonts w:ascii="Times New Roman" w:hAnsi="Times New Roman"/>
          <w:szCs w:val="18"/>
        </w:rPr>
        <w:t>申請機関は国際交流基金（外国政府関係機関）から助成金を受領することができますか？</w:t>
      </w:r>
    </w:p>
    <w:p w:rsidRPr="00B6352B" w:rsidR="00F71A5C" w:rsidP="00F73AD0" w:rsidRDefault="001F2B4B" w14:paraId="0ED44D42" w14:textId="453B488C">
      <w:pPr>
        <w:ind w:left="360"/>
        <w:rPr>
          <w:rFonts w:ascii="Times New Roman" w:hAnsi="Times New Roman"/>
          <w:szCs w:val="18"/>
        </w:rPr>
      </w:pP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nhận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từ</w:t>
      </w:r>
      <w:proofErr w:type="spellEnd"/>
      <w:r w:rsidRPr="00B6352B">
        <w:rPr>
          <w:rFonts w:ascii="Times New Roman" w:hAnsi="Times New Roman"/>
          <w:szCs w:val="18"/>
        </w:rPr>
        <w:t xml:space="preserve"> </w:t>
      </w:r>
      <w:proofErr w:type="spellStart"/>
      <w:r w:rsidRPr="00B6352B">
        <w:rPr>
          <w:rFonts w:ascii="Times New Roman" w:hAnsi="Times New Roman"/>
          <w:szCs w:val="18"/>
        </w:rPr>
        <w:t>Quỹ</w:t>
      </w:r>
      <w:proofErr w:type="spellEnd"/>
      <w:r w:rsidRPr="00B6352B">
        <w:rPr>
          <w:rFonts w:ascii="Times New Roman" w:hAnsi="Times New Roman"/>
          <w:szCs w:val="18"/>
        </w:rPr>
        <w:t xml:space="preserve"> Giao </w:t>
      </w:r>
      <w:proofErr w:type="spellStart"/>
      <w:r w:rsidRPr="00B6352B">
        <w:rPr>
          <w:rFonts w:ascii="Times New Roman" w:hAnsi="Times New Roman"/>
          <w:szCs w:val="18"/>
        </w:rPr>
        <w:t>lưu</w:t>
      </w:r>
      <w:proofErr w:type="spellEnd"/>
      <w:r w:rsidRPr="00B6352B">
        <w:rPr>
          <w:rFonts w:ascii="Times New Roman" w:hAnsi="Times New Roman"/>
          <w:szCs w:val="18"/>
        </w:rPr>
        <w:t xml:space="preserve"> </w:t>
      </w:r>
      <w:proofErr w:type="spellStart"/>
      <w:r w:rsidRPr="00B6352B">
        <w:rPr>
          <w:rFonts w:ascii="Times New Roman" w:hAnsi="Times New Roman"/>
          <w:szCs w:val="18"/>
        </w:rPr>
        <w:t>Quốc</w:t>
      </w:r>
      <w:proofErr w:type="spellEnd"/>
      <w:r w:rsidRPr="00B6352B">
        <w:rPr>
          <w:rFonts w:ascii="Times New Roman" w:hAnsi="Times New Roman"/>
          <w:szCs w:val="18"/>
        </w:rPr>
        <w:t xml:space="preserve"> </w:t>
      </w:r>
      <w:proofErr w:type="spellStart"/>
      <w:r w:rsidRPr="00B6352B">
        <w:rPr>
          <w:rFonts w:ascii="Times New Roman" w:hAnsi="Times New Roman"/>
          <w:szCs w:val="18"/>
        </w:rPr>
        <w:t>tế</w:t>
      </w:r>
      <w:proofErr w:type="spellEnd"/>
      <w:r w:rsidRPr="00B6352B">
        <w:rPr>
          <w:rFonts w:ascii="Times New Roman" w:hAnsi="Times New Roman"/>
          <w:szCs w:val="18"/>
        </w:rPr>
        <w:t xml:space="preserve"> </w:t>
      </w:r>
      <w:proofErr w:type="spellStart"/>
      <w:r w:rsidRPr="00B6352B">
        <w:rPr>
          <w:rFonts w:ascii="Times New Roman" w:hAnsi="Times New Roman"/>
          <w:szCs w:val="18"/>
        </w:rPr>
        <w:t>Nhật</w:t>
      </w:r>
      <w:proofErr w:type="spellEnd"/>
      <w:r w:rsidRPr="00B6352B">
        <w:rPr>
          <w:rFonts w:ascii="Times New Roman" w:hAnsi="Times New Roman"/>
          <w:szCs w:val="18"/>
        </w:rPr>
        <w:t xml:space="preserve"> </w:t>
      </w:r>
      <w:proofErr w:type="spellStart"/>
      <w:r w:rsidRPr="00B6352B">
        <w:rPr>
          <w:rFonts w:ascii="Times New Roman" w:hAnsi="Times New Roman"/>
          <w:szCs w:val="18"/>
        </w:rPr>
        <w:t>Bản</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yếu</w:t>
      </w:r>
      <w:proofErr w:type="spellEnd"/>
      <w:r w:rsidRPr="00B6352B">
        <w:rPr>
          <w:rFonts w:ascii="Times New Roman" w:hAnsi="Times New Roman"/>
          <w:szCs w:val="18"/>
        </w:rPr>
        <w:t xml:space="preserve"> </w:t>
      </w:r>
      <w:proofErr w:type="spellStart"/>
      <w:r w:rsidRPr="00B6352B">
        <w:rPr>
          <w:rFonts w:ascii="Times New Roman" w:hAnsi="Times New Roman"/>
          <w:szCs w:val="18"/>
        </w:rPr>
        <w:t>tố</w:t>
      </w:r>
      <w:proofErr w:type="spellEnd"/>
      <w:r w:rsidRPr="00B6352B">
        <w:rPr>
          <w:rFonts w:ascii="Times New Roman" w:hAnsi="Times New Roman"/>
          <w:szCs w:val="18"/>
        </w:rPr>
        <w:t xml:space="preserve"> </w:t>
      </w:r>
      <w:proofErr w:type="spellStart"/>
      <w:r w:rsidRPr="00B6352B">
        <w:rPr>
          <w:rFonts w:ascii="Times New Roman" w:hAnsi="Times New Roman"/>
          <w:szCs w:val="18"/>
        </w:rPr>
        <w:t>chính</w:t>
      </w:r>
      <w:proofErr w:type="spellEnd"/>
      <w:r w:rsidRPr="00B6352B">
        <w:rPr>
          <w:rFonts w:ascii="Times New Roman" w:hAnsi="Times New Roman"/>
          <w:szCs w:val="18"/>
        </w:rPr>
        <w:t xml:space="preserve"> </w:t>
      </w:r>
      <w:proofErr w:type="spellStart"/>
      <w:r w:rsidRPr="00B6352B">
        <w:rPr>
          <w:rFonts w:ascii="Times New Roman" w:hAnsi="Times New Roman"/>
          <w:szCs w:val="18"/>
        </w:rPr>
        <w:t>phủ</w:t>
      </w:r>
      <w:proofErr w:type="spellEnd"/>
      <w:r w:rsidRPr="00B6352B">
        <w:rPr>
          <w:rFonts w:ascii="Times New Roman" w:hAnsi="Times New Roman"/>
          <w:szCs w:val="18"/>
        </w:rPr>
        <w:t xml:space="preserve"> </w:t>
      </w:r>
      <w:proofErr w:type="spellStart"/>
      <w:r w:rsidRPr="00B6352B">
        <w:rPr>
          <w:rFonts w:ascii="Times New Roman" w:hAnsi="Times New Roman"/>
          <w:szCs w:val="18"/>
        </w:rPr>
        <w:t>nước</w:t>
      </w:r>
      <w:proofErr w:type="spellEnd"/>
      <w:r w:rsidRPr="00B6352B">
        <w:rPr>
          <w:rFonts w:ascii="Times New Roman" w:hAnsi="Times New Roman"/>
          <w:szCs w:val="18"/>
        </w:rPr>
        <w:t xml:space="preserve"> </w:t>
      </w:r>
      <w:proofErr w:type="spellStart"/>
      <w:r w:rsidRPr="00B6352B">
        <w:rPr>
          <w:rFonts w:ascii="Times New Roman" w:hAnsi="Times New Roman"/>
          <w:szCs w:val="18"/>
        </w:rPr>
        <w:t>ngoài</w:t>
      </w:r>
      <w:proofErr w:type="spellEnd"/>
      <w:r w:rsidRPr="00B6352B">
        <w:rPr>
          <w:rFonts w:ascii="Times New Roman" w:hAnsi="Times New Roman"/>
          <w:szCs w:val="18"/>
        </w:rPr>
        <w:t xml:space="preserve">) hay </w:t>
      </w:r>
      <w:proofErr w:type="spellStart"/>
      <w:r w:rsidRPr="00B6352B">
        <w:rPr>
          <w:rFonts w:ascii="Times New Roman" w:hAnsi="Times New Roman"/>
          <w:szCs w:val="18"/>
        </w:rPr>
        <w:t>không</w:t>
      </w:r>
      <w:proofErr w:type="spellEnd"/>
      <w:r w:rsidRPr="00B6352B">
        <w:rPr>
          <w:rFonts w:ascii="Times New Roman" w:hAnsi="Times New Roman"/>
          <w:szCs w:val="18"/>
        </w:rPr>
        <w:t>?</w:t>
      </w:r>
      <w:r w:rsidR="00166339">
        <w:rPr>
          <w:rFonts w:hint="eastAsia" w:ascii="Times New Roman" w:hAnsi="Times New Roman"/>
          <w:szCs w:val="18"/>
        </w:rPr>
        <w:t xml:space="preserve">　　</w:t>
      </w:r>
      <w:sdt>
        <w:sdtPr>
          <w:rPr>
            <w:rFonts w:hint="eastAsia" w:ascii="Times New Roman" w:hAnsi="Times New Roman"/>
            <w:szCs w:val="18"/>
          </w:rPr>
          <w:id w:val="-244109455"/>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00166339">
        <w:rPr>
          <w:rFonts w:hint="eastAsia" w:ascii="Times New Roman" w:hAnsi="Times New Roman"/>
          <w:szCs w:val="18"/>
        </w:rPr>
        <w:t>はい／</w:t>
      </w:r>
      <w:proofErr w:type="spellStart"/>
      <w:r w:rsidR="00166339">
        <w:rPr>
          <w:rFonts w:hint="eastAsia" w:ascii="Times New Roman" w:hAnsi="Times New Roman"/>
          <w:szCs w:val="18"/>
        </w:rPr>
        <w:t>C</w:t>
      </w:r>
      <w:r w:rsidR="00166339">
        <w:rPr>
          <w:rFonts w:ascii="Times New Roman" w:hAnsi="Times New Roman"/>
          <w:szCs w:val="18"/>
        </w:rPr>
        <w:t>ó</w:t>
      </w:r>
      <w:proofErr w:type="spellEnd"/>
      <w:r w:rsidR="00166339">
        <w:rPr>
          <w:rFonts w:ascii="Times New Roman" w:hAnsi="Times New Roman"/>
          <w:szCs w:val="18"/>
        </w:rPr>
        <w:t xml:space="preserve">  </w:t>
      </w:r>
      <w:r w:rsidR="00166339">
        <w:rPr>
          <w:rFonts w:hint="eastAsia" w:ascii="Times New Roman" w:hAnsi="Times New Roman"/>
          <w:szCs w:val="18"/>
        </w:rPr>
        <w:t xml:space="preserve"> </w:t>
      </w:r>
      <w:sdt>
        <w:sdtPr>
          <w:rPr>
            <w:rFonts w:hint="eastAsia" w:ascii="Times New Roman" w:hAnsi="Times New Roman"/>
            <w:szCs w:val="18"/>
          </w:rPr>
          <w:id w:val="1114179265"/>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00166339">
        <w:rPr>
          <w:rFonts w:hint="eastAsia" w:ascii="Times New Roman" w:hAnsi="Times New Roman"/>
          <w:szCs w:val="18"/>
        </w:rPr>
        <w:t>いいえ／</w:t>
      </w:r>
      <w:proofErr w:type="spellStart"/>
      <w:r w:rsidR="00166339">
        <w:rPr>
          <w:rFonts w:hint="eastAsia" w:ascii="Times New Roman" w:hAnsi="Times New Roman"/>
          <w:szCs w:val="18"/>
        </w:rPr>
        <w:t>K</w:t>
      </w:r>
      <w:r w:rsidR="00166339">
        <w:rPr>
          <w:rFonts w:ascii="Times New Roman" w:hAnsi="Times New Roman"/>
          <w:szCs w:val="18"/>
        </w:rPr>
        <w:t>hông</w:t>
      </w:r>
      <w:proofErr w:type="spellEnd"/>
    </w:p>
    <w:p w:rsidRPr="00B6352B" w:rsidR="00F71A5C" w:rsidP="00F71A5C" w:rsidRDefault="00F71A5C" w14:paraId="01A485E4" w14:textId="77777777">
      <w:pPr>
        <w:ind w:left="289" w:hanging="289" w:hangingChars="150"/>
        <w:rPr>
          <w:rFonts w:ascii="Times New Roman" w:hAnsi="Times New Roman"/>
          <w:szCs w:val="18"/>
        </w:rPr>
      </w:pPr>
      <w:r w:rsidRPr="00B6352B">
        <w:rPr>
          <w:rFonts w:ascii="Times New Roman" w:hAnsi="Times New Roman"/>
          <w:szCs w:val="18"/>
        </w:rPr>
        <w:t xml:space="preserve">(2) </w:t>
      </w:r>
      <w:r w:rsidRPr="00B6352B">
        <w:rPr>
          <w:rFonts w:ascii="Times New Roman" w:hAnsi="Times New Roman"/>
          <w:szCs w:val="18"/>
        </w:rPr>
        <w:t>本助成を受けるには、国際交流基金が申請機関の銀行口座に直接助成金を送金できることが必要です。</w:t>
      </w:r>
    </w:p>
    <w:p w:rsidRPr="00B6352B" w:rsidR="00F71A5C" w:rsidP="00F71A5C" w:rsidRDefault="00F71A5C" w14:paraId="1FB1360D" w14:textId="77777777">
      <w:pPr>
        <w:ind w:left="270" w:firstLine="96" w:firstLineChars="50"/>
        <w:rPr>
          <w:rFonts w:ascii="Times New Roman" w:hAnsi="Times New Roman"/>
          <w:szCs w:val="18"/>
        </w:rPr>
      </w:pPr>
      <w:r w:rsidRPr="00B6352B">
        <w:rPr>
          <w:rFonts w:ascii="Times New Roman" w:hAnsi="Times New Roman"/>
          <w:szCs w:val="18"/>
        </w:rPr>
        <w:t xml:space="preserve">直接助成金を入金できる口座がありますか？　</w:t>
      </w:r>
    </w:p>
    <w:p w:rsidRPr="00B6352B" w:rsidR="00F71A5C" w:rsidP="00F73AD0" w:rsidRDefault="00B6352B" w14:paraId="6C73495E" w14:textId="77777777">
      <w:pPr>
        <w:spacing w:line="285" w:lineRule="exact"/>
        <w:ind w:left="359" w:leftChars="186"/>
        <w:rPr>
          <w:rFonts w:ascii="Times New Roman" w:hAnsi="Times New Roman"/>
          <w:szCs w:val="18"/>
        </w:rPr>
      </w:pPr>
      <w:proofErr w:type="spellStart"/>
      <w:r w:rsidRPr="00B6352B">
        <w:rPr>
          <w:rFonts w:ascii="Times New Roman" w:hAnsi="Times New Roman"/>
          <w:szCs w:val="18"/>
        </w:rPr>
        <w:t>Để</w:t>
      </w:r>
      <w:proofErr w:type="spellEnd"/>
      <w:r w:rsidRPr="00B6352B">
        <w:rPr>
          <w:rFonts w:ascii="Times New Roman" w:hAnsi="Times New Roman"/>
          <w:szCs w:val="18"/>
        </w:rPr>
        <w:t xml:space="preserve"> </w:t>
      </w:r>
      <w:proofErr w:type="spellStart"/>
      <w:r w:rsidRPr="00B6352B">
        <w:rPr>
          <w:rFonts w:ascii="Times New Roman" w:hAnsi="Times New Roman"/>
          <w:szCs w:val="18"/>
        </w:rPr>
        <w:t>nhận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cần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ngân</w:t>
      </w:r>
      <w:proofErr w:type="spellEnd"/>
      <w:r w:rsidRPr="00B6352B">
        <w:rPr>
          <w:rFonts w:ascii="Times New Roman" w:hAnsi="Times New Roman"/>
          <w:szCs w:val="18"/>
        </w:rPr>
        <w:t xml:space="preserve"> </w:t>
      </w:r>
      <w:proofErr w:type="spellStart"/>
      <w:r w:rsidRPr="00B6352B">
        <w:rPr>
          <w:rFonts w:ascii="Times New Roman" w:hAnsi="Times New Roman"/>
          <w:szCs w:val="18"/>
        </w:rPr>
        <w:t>hàng</w:t>
      </w:r>
      <w:proofErr w:type="spellEnd"/>
      <w:r w:rsidRPr="00B6352B">
        <w:rPr>
          <w:rFonts w:ascii="Times New Roman" w:hAnsi="Times New Roman"/>
          <w:szCs w:val="18"/>
        </w:rPr>
        <w:t xml:space="preserve"> </w:t>
      </w:r>
      <w:proofErr w:type="spellStart"/>
      <w:r w:rsidRPr="00B6352B">
        <w:rPr>
          <w:rFonts w:ascii="Times New Roman" w:hAnsi="Times New Roman"/>
          <w:szCs w:val="18"/>
        </w:rPr>
        <w:t>mà</w:t>
      </w:r>
      <w:proofErr w:type="spellEnd"/>
      <w:r w:rsidRPr="00B6352B">
        <w:rPr>
          <w:rFonts w:ascii="Times New Roman" w:hAnsi="Times New Roman"/>
          <w:szCs w:val="18"/>
        </w:rPr>
        <w:t xml:space="preserve"> </w:t>
      </w:r>
      <w:proofErr w:type="spellStart"/>
      <w:r w:rsidRPr="00B6352B">
        <w:rPr>
          <w:rFonts w:ascii="Times New Roman" w:hAnsi="Times New Roman"/>
          <w:szCs w:val="18"/>
        </w:rPr>
        <w:t>Quỹ</w:t>
      </w:r>
      <w:proofErr w:type="spellEnd"/>
      <w:r w:rsidRPr="00B6352B">
        <w:rPr>
          <w:rFonts w:ascii="Times New Roman" w:hAnsi="Times New Roman"/>
          <w:szCs w:val="18"/>
        </w:rPr>
        <w:t xml:space="preserve"> Giao </w:t>
      </w:r>
      <w:proofErr w:type="spellStart"/>
      <w:r w:rsidRPr="00B6352B">
        <w:rPr>
          <w:rFonts w:ascii="Times New Roman" w:hAnsi="Times New Roman"/>
          <w:szCs w:val="18"/>
        </w:rPr>
        <w:t>lưu</w:t>
      </w:r>
      <w:proofErr w:type="spellEnd"/>
      <w:r w:rsidRPr="00B6352B">
        <w:rPr>
          <w:rFonts w:ascii="Times New Roman" w:hAnsi="Times New Roman"/>
          <w:szCs w:val="18"/>
        </w:rPr>
        <w:t xml:space="preserve"> </w:t>
      </w:r>
      <w:proofErr w:type="spellStart"/>
      <w:r w:rsidRPr="00B6352B">
        <w:rPr>
          <w:rFonts w:ascii="Times New Roman" w:hAnsi="Times New Roman"/>
          <w:szCs w:val="18"/>
        </w:rPr>
        <w:t>Quốc</w:t>
      </w:r>
      <w:proofErr w:type="spellEnd"/>
      <w:r w:rsidRPr="00B6352B">
        <w:rPr>
          <w:rFonts w:ascii="Times New Roman" w:hAnsi="Times New Roman"/>
          <w:szCs w:val="18"/>
        </w:rPr>
        <w:t xml:space="preserve"> </w:t>
      </w:r>
      <w:proofErr w:type="spellStart"/>
      <w:r w:rsidRPr="00B6352B">
        <w:rPr>
          <w:rFonts w:ascii="Times New Roman" w:hAnsi="Times New Roman"/>
          <w:szCs w:val="18"/>
        </w:rPr>
        <w:t>tế</w:t>
      </w:r>
      <w:proofErr w:type="spellEnd"/>
      <w:r w:rsidRPr="00B6352B">
        <w:rPr>
          <w:rFonts w:ascii="Times New Roman" w:hAnsi="Times New Roman"/>
          <w:szCs w:val="18"/>
        </w:rPr>
        <w:t xml:space="preserve"> </w:t>
      </w:r>
      <w:proofErr w:type="spellStart"/>
      <w:r w:rsidRPr="00B6352B">
        <w:rPr>
          <w:rFonts w:ascii="Times New Roman" w:hAnsi="Times New Roman"/>
          <w:szCs w:val="18"/>
        </w:rPr>
        <w:t>Nhật</w:t>
      </w:r>
      <w:proofErr w:type="spellEnd"/>
      <w:r w:rsidRPr="00B6352B">
        <w:rPr>
          <w:rFonts w:ascii="Times New Roman" w:hAnsi="Times New Roman"/>
          <w:szCs w:val="18"/>
        </w:rPr>
        <w:t xml:space="preserve"> </w:t>
      </w:r>
      <w:proofErr w:type="spellStart"/>
      <w:r w:rsidRPr="00B6352B">
        <w:rPr>
          <w:rFonts w:ascii="Times New Roman" w:hAnsi="Times New Roman"/>
          <w:szCs w:val="18"/>
        </w:rPr>
        <w:t>Bản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chuyển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trực</w:t>
      </w:r>
      <w:proofErr w:type="spellEnd"/>
      <w:r w:rsidRPr="00B6352B">
        <w:rPr>
          <w:rFonts w:ascii="Times New Roman" w:hAnsi="Times New Roman"/>
          <w:szCs w:val="18"/>
        </w:rPr>
        <w:t xml:space="preserve"> </w:t>
      </w:r>
      <w:proofErr w:type="spellStart"/>
      <w:r w:rsidRPr="00B6352B">
        <w:rPr>
          <w:rFonts w:ascii="Times New Roman" w:hAnsi="Times New Roman"/>
          <w:szCs w:val="18"/>
        </w:rPr>
        <w:t>tiếp</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trực</w:t>
      </w:r>
      <w:proofErr w:type="spellEnd"/>
      <w:r w:rsidRPr="00B6352B">
        <w:rPr>
          <w:rFonts w:ascii="Times New Roman" w:hAnsi="Times New Roman"/>
          <w:szCs w:val="18"/>
        </w:rPr>
        <w:t xml:space="preserve"> </w:t>
      </w:r>
      <w:proofErr w:type="spellStart"/>
      <w:r w:rsidRPr="00B6352B">
        <w:rPr>
          <w:rFonts w:ascii="Times New Roman" w:hAnsi="Times New Roman"/>
          <w:szCs w:val="18"/>
        </w:rPr>
        <w:t>tiếp</w:t>
      </w:r>
      <w:proofErr w:type="spellEnd"/>
      <w:r w:rsidRPr="00B6352B">
        <w:rPr>
          <w:rFonts w:ascii="Times New Roman" w:hAnsi="Times New Roman"/>
          <w:szCs w:val="18"/>
        </w:rPr>
        <w:t xml:space="preserve"> </w:t>
      </w:r>
      <w:proofErr w:type="spellStart"/>
      <w:r w:rsidRPr="00B6352B">
        <w:rPr>
          <w:rFonts w:ascii="Times New Roman" w:hAnsi="Times New Roman"/>
          <w:szCs w:val="18"/>
        </w:rPr>
        <w:t>nhận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không</w:t>
      </w:r>
      <w:proofErr w:type="spellEnd"/>
      <w:r w:rsidRPr="00B6352B">
        <w:rPr>
          <w:rFonts w:ascii="Times New Roman" w:hAnsi="Times New Roman"/>
          <w:szCs w:val="18"/>
        </w:rPr>
        <w:t>?</w:t>
      </w:r>
    </w:p>
    <w:p w:rsidRPr="00B6352B" w:rsidR="00F71A5C" w:rsidP="00F71A5C" w:rsidRDefault="00B2366B" w14:paraId="1DD28CC8" w14:textId="06518CDF">
      <w:pPr>
        <w:tabs>
          <w:tab w:val="left" w:pos="1441"/>
        </w:tabs>
        <w:ind w:left="-113"/>
        <w:rPr>
          <w:rFonts w:ascii="Times New Roman" w:hAnsi="Times New Roman"/>
          <w:szCs w:val="18"/>
        </w:rPr>
      </w:pPr>
      <w:r w:rsidRPr="00B6352B">
        <w:rPr>
          <w:rFonts w:ascii="Times New Roman" w:hAnsi="Times New Roman"/>
          <w:szCs w:val="18"/>
        </w:rPr>
        <w:t xml:space="preserve">　　</w:t>
      </w:r>
      <w:sdt>
        <w:sdtPr>
          <w:rPr>
            <w:rFonts w:ascii="MS Mincho" w:hAnsi="MS Mincho"/>
            <w:szCs w:val="18"/>
          </w:rPr>
          <w:id w:val="1752236475"/>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Pr="00B6352B">
        <w:rPr>
          <w:rFonts w:ascii="Times New Roman" w:hAnsi="Times New Roman"/>
          <w:szCs w:val="18"/>
        </w:rPr>
        <w:t xml:space="preserve">　</w:t>
      </w:r>
      <w:r w:rsidRPr="00B6352B" w:rsidR="00F71A5C">
        <w:rPr>
          <w:rFonts w:ascii="Times New Roman" w:hAnsi="Times New Roman"/>
          <w:szCs w:val="18"/>
        </w:rPr>
        <w:t>はい。</w:t>
      </w:r>
      <w:proofErr w:type="spellStart"/>
      <w:r w:rsidRPr="00B6352B" w:rsidR="00B6352B">
        <w:rPr>
          <w:rFonts w:ascii="Times New Roman" w:hAnsi="Times New Roman"/>
          <w:szCs w:val="18"/>
        </w:rPr>
        <w:t>Có</w:t>
      </w:r>
      <w:proofErr w:type="spellEnd"/>
    </w:p>
    <w:p w:rsidRPr="00B6352B" w:rsidR="00F71A5C" w:rsidP="00B2366B" w:rsidRDefault="00F71A5C" w14:paraId="316F86A2" w14:textId="77777777">
      <w:pPr>
        <w:tabs>
          <w:tab w:val="left" w:pos="1441"/>
        </w:tabs>
        <w:ind w:firstLine="1542" w:firstLineChars="800"/>
        <w:rPr>
          <w:rFonts w:ascii="Times New Roman" w:hAnsi="Times New Roman"/>
          <w:szCs w:val="18"/>
        </w:rPr>
      </w:pPr>
      <w:r w:rsidRPr="00B6352B">
        <w:rPr>
          <w:rFonts w:ascii="Cambria Math" w:hAnsi="Cambria Math" w:cs="Cambria Math"/>
          <w:szCs w:val="18"/>
        </w:rPr>
        <w:t>⇒</w:t>
      </w:r>
      <w:r w:rsidRPr="00B6352B">
        <w:rPr>
          <w:rFonts w:ascii="Times New Roman" w:hAnsi="Times New Roman"/>
          <w:szCs w:val="18"/>
        </w:rPr>
        <w:t>下の口座情報を記入してください。</w:t>
      </w:r>
      <w:proofErr w:type="spellStart"/>
      <w:r w:rsidRPr="00B6352B" w:rsidR="00B6352B">
        <w:rPr>
          <w:rFonts w:ascii="Times New Roman" w:hAnsi="Times New Roman"/>
          <w:szCs w:val="18"/>
        </w:rPr>
        <w:t>Vui</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lòng</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điền</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thông</w:t>
      </w:r>
      <w:proofErr w:type="spellEnd"/>
      <w:r w:rsidRPr="00B6352B" w:rsidR="00B6352B">
        <w:rPr>
          <w:rFonts w:ascii="Times New Roman" w:hAnsi="Times New Roman"/>
          <w:szCs w:val="18"/>
        </w:rPr>
        <w:t xml:space="preserve"> tin </w:t>
      </w:r>
      <w:proofErr w:type="spellStart"/>
      <w:r w:rsidRPr="00B6352B" w:rsidR="00B6352B">
        <w:rPr>
          <w:rFonts w:ascii="Times New Roman" w:hAnsi="Times New Roman"/>
          <w:szCs w:val="18"/>
        </w:rPr>
        <w:t>tài</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khoản</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vào</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bảng</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dưới</w:t>
      </w:r>
      <w:proofErr w:type="spellEnd"/>
      <w:r w:rsidRPr="00B6352B" w:rsidR="00B6352B">
        <w:rPr>
          <w:rFonts w:ascii="Times New Roman" w:hAnsi="Times New Roman"/>
          <w:szCs w:val="18"/>
        </w:rPr>
        <w:t>.</w:t>
      </w:r>
    </w:p>
    <w:p w:rsidRPr="00B6352B" w:rsidR="00F71A5C" w:rsidP="00B2366B" w:rsidRDefault="00B2366B" w14:paraId="1E8CD49D" w14:textId="067F56DE">
      <w:pPr>
        <w:tabs>
          <w:tab w:val="left" w:pos="1441"/>
        </w:tabs>
        <w:ind w:left="-113"/>
        <w:rPr>
          <w:rFonts w:ascii="Times New Roman" w:hAnsi="Times New Roman"/>
          <w:szCs w:val="18"/>
        </w:rPr>
      </w:pPr>
      <w:r w:rsidRPr="00B6352B">
        <w:rPr>
          <w:rFonts w:ascii="Times New Roman" w:hAnsi="Times New Roman"/>
          <w:szCs w:val="18"/>
        </w:rPr>
        <w:t xml:space="preserve">　　</w:t>
      </w:r>
      <w:sdt>
        <w:sdtPr>
          <w:rPr>
            <w:rFonts w:ascii="MS Mincho" w:hAnsi="MS Mincho"/>
            <w:szCs w:val="18"/>
          </w:rPr>
          <w:id w:val="-1150203583"/>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Pr="00B6352B">
        <w:rPr>
          <w:rFonts w:ascii="Times New Roman" w:hAnsi="Times New Roman"/>
          <w:szCs w:val="18"/>
        </w:rPr>
        <w:t xml:space="preserve">　</w:t>
      </w:r>
      <w:r w:rsidRPr="00B6352B" w:rsidR="00F71A5C">
        <w:rPr>
          <w:rFonts w:ascii="Times New Roman" w:hAnsi="Times New Roman"/>
          <w:szCs w:val="18"/>
        </w:rPr>
        <w:t>いいえ。</w:t>
      </w:r>
      <w:proofErr w:type="spellStart"/>
      <w:r w:rsidRPr="00B6352B" w:rsidR="00B6352B">
        <w:rPr>
          <w:rFonts w:ascii="Times New Roman" w:hAnsi="Times New Roman"/>
          <w:szCs w:val="18"/>
        </w:rPr>
        <w:t>Không</w:t>
      </w:r>
      <w:proofErr w:type="spellEnd"/>
    </w:p>
    <w:p w:rsidRPr="00B6352B" w:rsidR="00B2366B" w:rsidP="00B6352B" w:rsidRDefault="00F71A5C" w14:paraId="1BC543C2" w14:textId="77777777">
      <w:pPr>
        <w:tabs>
          <w:tab w:val="left" w:pos="1441"/>
        </w:tabs>
        <w:ind w:left="-121" w:leftChars="-63" w:firstLine="1639" w:firstLineChars="850"/>
        <w:rPr>
          <w:rFonts w:ascii="Times New Roman" w:hAnsi="Times New Roman"/>
          <w:szCs w:val="18"/>
        </w:rPr>
      </w:pPr>
      <w:r w:rsidRPr="00B6352B">
        <w:rPr>
          <w:rFonts w:ascii="Cambria Math" w:hAnsi="Cambria Math" w:cs="Cambria Math"/>
          <w:szCs w:val="18"/>
        </w:rPr>
        <w:t>⇒</w:t>
      </w:r>
      <w:r w:rsidRPr="00B6352B">
        <w:rPr>
          <w:rFonts w:ascii="Times New Roman" w:hAnsi="Times New Roman"/>
          <w:szCs w:val="18"/>
        </w:rPr>
        <w:t>口座を開設できない理由を下記より選択し、述べてください。</w:t>
      </w:r>
      <w:proofErr w:type="spellStart"/>
      <w:r w:rsidRPr="00B6352B" w:rsidR="00B6352B">
        <w:rPr>
          <w:rFonts w:ascii="Times New Roman" w:hAnsi="Times New Roman"/>
          <w:szCs w:val="18"/>
        </w:rPr>
        <w:t>Vui</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lòng</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chọn</w:t>
      </w:r>
      <w:proofErr w:type="spellEnd"/>
      <w:r w:rsidRPr="00B6352B" w:rsidR="00B6352B">
        <w:rPr>
          <w:rFonts w:ascii="Times New Roman" w:hAnsi="Times New Roman"/>
          <w:szCs w:val="18"/>
        </w:rPr>
        <w:t xml:space="preserve"> </w:t>
      </w:r>
      <w:proofErr w:type="spellStart"/>
      <w:r w:rsidRPr="00B6352B" w:rsidR="00B6352B">
        <w:rPr>
          <w:rFonts w:ascii="Times New Roman" w:hAnsi="Times New Roman"/>
          <w:szCs w:val="18"/>
        </w:rPr>
        <w:t>lý</w:t>
      </w:r>
      <w:proofErr w:type="spellEnd"/>
      <w:r w:rsidRPr="00B6352B" w:rsidR="00B6352B">
        <w:rPr>
          <w:rFonts w:ascii="Times New Roman" w:hAnsi="Times New Roman"/>
          <w:szCs w:val="18"/>
        </w:rPr>
        <w:t xml:space="preserve"> do.</w:t>
      </w:r>
    </w:p>
    <w:p w:rsidRPr="00B6352B" w:rsidR="00F71A5C" w:rsidP="00F71A5C" w:rsidRDefault="00000000" w14:paraId="79C53035" w14:textId="6B0717F9">
      <w:pPr>
        <w:tabs>
          <w:tab w:val="left" w:pos="1441"/>
        </w:tabs>
        <w:ind w:left="289" w:leftChars="150"/>
        <w:rPr>
          <w:rFonts w:ascii="Times New Roman" w:hAnsi="Times New Roman"/>
          <w:szCs w:val="18"/>
        </w:rPr>
      </w:pPr>
      <w:sdt>
        <w:sdtPr>
          <w:rPr>
            <w:rFonts w:ascii="MS Mincho" w:hAnsi="MS Mincho"/>
            <w:szCs w:val="18"/>
          </w:rPr>
          <w:id w:val="-846783651"/>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Pr="00B6352B" w:rsidR="00F71A5C">
        <w:rPr>
          <w:rFonts w:ascii="Times New Roman" w:hAnsi="Times New Roman"/>
          <w:szCs w:val="18"/>
        </w:rPr>
        <w:t>申請機関は法人格がないため、個人名の口座は開設できるが、機関としての口座が開設できないため</w:t>
      </w:r>
    </w:p>
    <w:p w:rsidRPr="00B6352B" w:rsidR="00F71A5C" w:rsidP="00822A6B" w:rsidRDefault="00B6352B" w14:paraId="1CD74D14" w14:textId="77777777">
      <w:pPr>
        <w:tabs>
          <w:tab w:val="left" w:pos="1441"/>
        </w:tabs>
        <w:ind w:left="289" w:leftChars="150"/>
        <w:rPr>
          <w:rFonts w:ascii="Times New Roman" w:hAnsi="Times New Roman"/>
          <w:szCs w:val="18"/>
        </w:rPr>
      </w:pP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không</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tư</w:t>
      </w:r>
      <w:proofErr w:type="spellEnd"/>
      <w:r w:rsidRPr="00B6352B">
        <w:rPr>
          <w:rFonts w:ascii="Times New Roman" w:hAnsi="Times New Roman"/>
          <w:szCs w:val="18"/>
        </w:rPr>
        <w:t xml:space="preserve"> </w:t>
      </w:r>
      <w:proofErr w:type="spellStart"/>
      <w:r w:rsidRPr="00B6352B">
        <w:rPr>
          <w:rFonts w:ascii="Times New Roman" w:hAnsi="Times New Roman"/>
          <w:szCs w:val="18"/>
        </w:rPr>
        <w:t>cách</w:t>
      </w:r>
      <w:proofErr w:type="spellEnd"/>
      <w:r w:rsidRPr="00B6352B">
        <w:rPr>
          <w:rFonts w:ascii="Times New Roman" w:hAnsi="Times New Roman"/>
          <w:szCs w:val="18"/>
        </w:rPr>
        <w:t xml:space="preserve"> </w:t>
      </w:r>
      <w:proofErr w:type="spellStart"/>
      <w:r w:rsidRPr="00B6352B">
        <w:rPr>
          <w:rFonts w:ascii="Times New Roman" w:hAnsi="Times New Roman"/>
          <w:szCs w:val="18"/>
        </w:rPr>
        <w:t>pháp</w:t>
      </w:r>
      <w:proofErr w:type="spellEnd"/>
      <w:r w:rsidRPr="00B6352B">
        <w:rPr>
          <w:rFonts w:ascii="Times New Roman" w:hAnsi="Times New Roman"/>
          <w:szCs w:val="18"/>
        </w:rPr>
        <w:t xml:space="preserve"> </w:t>
      </w:r>
      <w:proofErr w:type="spellStart"/>
      <w:r w:rsidRPr="00B6352B">
        <w:rPr>
          <w:rFonts w:ascii="Times New Roman" w:hAnsi="Times New Roman"/>
          <w:szCs w:val="18"/>
        </w:rPr>
        <w:t>nhân</w:t>
      </w:r>
      <w:proofErr w:type="spellEnd"/>
      <w:r w:rsidRPr="00B6352B">
        <w:rPr>
          <w:rFonts w:ascii="Times New Roman" w:hAnsi="Times New Roman"/>
          <w:szCs w:val="18"/>
        </w:rPr>
        <w:t xml:space="preserve"> </w:t>
      </w:r>
      <w:proofErr w:type="spellStart"/>
      <w:r w:rsidRPr="00B6352B">
        <w:rPr>
          <w:rFonts w:ascii="Times New Roman" w:hAnsi="Times New Roman"/>
          <w:szCs w:val="18"/>
        </w:rPr>
        <w:t>nên</w:t>
      </w:r>
      <w:proofErr w:type="spellEnd"/>
      <w:r w:rsidRPr="00B6352B">
        <w:rPr>
          <w:rFonts w:ascii="Times New Roman" w:hAnsi="Times New Roman"/>
          <w:szCs w:val="18"/>
        </w:rPr>
        <w:t xml:space="preserve"> </w:t>
      </w:r>
      <w:proofErr w:type="spellStart"/>
      <w:r w:rsidRPr="00B6352B">
        <w:rPr>
          <w:rFonts w:ascii="Times New Roman" w:hAnsi="Times New Roman"/>
          <w:szCs w:val="18"/>
        </w:rPr>
        <w:t>chỉ</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mở</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cá</w:t>
      </w:r>
      <w:proofErr w:type="spellEnd"/>
      <w:r w:rsidRPr="00B6352B">
        <w:rPr>
          <w:rFonts w:ascii="Times New Roman" w:hAnsi="Times New Roman"/>
          <w:szCs w:val="18"/>
        </w:rPr>
        <w:t xml:space="preserve"> </w:t>
      </w:r>
      <w:proofErr w:type="spellStart"/>
      <w:r w:rsidRPr="00B6352B">
        <w:rPr>
          <w:rFonts w:ascii="Times New Roman" w:hAnsi="Times New Roman"/>
          <w:szCs w:val="18"/>
        </w:rPr>
        <w:t>nhân</w:t>
      </w:r>
      <w:proofErr w:type="spellEnd"/>
      <w:r w:rsidRPr="00B6352B">
        <w:rPr>
          <w:rFonts w:ascii="Times New Roman" w:hAnsi="Times New Roman"/>
          <w:szCs w:val="18"/>
        </w:rPr>
        <w:t xml:space="preserve"> </w:t>
      </w:r>
      <w:proofErr w:type="spellStart"/>
      <w:r w:rsidRPr="00B6352B">
        <w:rPr>
          <w:rFonts w:ascii="Times New Roman" w:hAnsi="Times New Roman"/>
          <w:szCs w:val="18"/>
        </w:rPr>
        <w:t>chứ</w:t>
      </w:r>
      <w:proofErr w:type="spellEnd"/>
      <w:r w:rsidRPr="00B6352B">
        <w:rPr>
          <w:rFonts w:ascii="Times New Roman" w:hAnsi="Times New Roman"/>
          <w:szCs w:val="18"/>
        </w:rPr>
        <w:t xml:space="preserve"> </w:t>
      </w:r>
      <w:proofErr w:type="spellStart"/>
      <w:r w:rsidRPr="00B6352B">
        <w:rPr>
          <w:rFonts w:ascii="Times New Roman" w:hAnsi="Times New Roman"/>
          <w:szCs w:val="18"/>
        </w:rPr>
        <w:t>không</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mở</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với</w:t>
      </w:r>
      <w:proofErr w:type="spellEnd"/>
      <w:r w:rsidRPr="00B6352B">
        <w:rPr>
          <w:rFonts w:ascii="Times New Roman" w:hAnsi="Times New Roman"/>
          <w:szCs w:val="18"/>
        </w:rPr>
        <w:t xml:space="preserve"> </w:t>
      </w:r>
      <w:proofErr w:type="spellStart"/>
      <w:r w:rsidRPr="00B6352B">
        <w:rPr>
          <w:rFonts w:ascii="Times New Roman" w:hAnsi="Times New Roman"/>
          <w:szCs w:val="18"/>
        </w:rPr>
        <w:t>tư</w:t>
      </w:r>
      <w:proofErr w:type="spellEnd"/>
      <w:r w:rsidRPr="00B6352B">
        <w:rPr>
          <w:rFonts w:ascii="Times New Roman" w:hAnsi="Times New Roman"/>
          <w:szCs w:val="18"/>
        </w:rPr>
        <w:t xml:space="preserve"> </w:t>
      </w:r>
      <w:proofErr w:type="spellStart"/>
      <w:r w:rsidRPr="00B6352B">
        <w:rPr>
          <w:rFonts w:ascii="Times New Roman" w:hAnsi="Times New Roman"/>
          <w:szCs w:val="18"/>
        </w:rPr>
        <w:t>cách</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p>
    <w:p w:rsidRPr="00B6352B" w:rsidR="00F71A5C" w:rsidP="00F71A5C" w:rsidRDefault="00000000" w14:paraId="0AB4BA6E" w14:textId="6BB01CD7">
      <w:pPr>
        <w:tabs>
          <w:tab w:val="left" w:pos="1441"/>
        </w:tabs>
        <w:ind w:left="289" w:leftChars="150"/>
        <w:rPr>
          <w:rFonts w:ascii="MS Mincho" w:hAnsi="MS Mincho"/>
          <w:szCs w:val="18"/>
        </w:rPr>
      </w:pPr>
      <w:sdt>
        <w:sdtPr>
          <w:rPr>
            <w:rFonts w:ascii="MS Mincho" w:hAnsi="MS Mincho"/>
            <w:szCs w:val="18"/>
          </w:rPr>
          <w:id w:val="17521447"/>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Pr="00B6352B" w:rsidR="00F71A5C">
        <w:rPr>
          <w:rFonts w:ascii="MS Mincho" w:hAnsi="MS Mincho"/>
          <w:szCs w:val="18"/>
        </w:rPr>
        <w:t>機関の収入とみなされ、多額の税金がかかるため</w:t>
      </w:r>
    </w:p>
    <w:p w:rsidRPr="00B6352B" w:rsidR="00F71A5C" w:rsidP="00F71A5C" w:rsidRDefault="00B6352B" w14:paraId="5260D059" w14:textId="77777777">
      <w:pPr>
        <w:tabs>
          <w:tab w:val="left" w:pos="1441"/>
        </w:tabs>
        <w:ind w:left="289" w:leftChars="150"/>
        <w:rPr>
          <w:rFonts w:ascii="Times New Roman" w:hAnsi="Times New Roman"/>
          <w:szCs w:val="18"/>
        </w:rPr>
      </w:pP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sẽ</w:t>
      </w:r>
      <w:proofErr w:type="spellEnd"/>
      <w:r w:rsidRPr="00B6352B">
        <w:rPr>
          <w:rFonts w:ascii="Times New Roman" w:hAnsi="Times New Roman"/>
          <w:szCs w:val="18"/>
        </w:rPr>
        <w:t xml:space="preserve"> </w:t>
      </w:r>
      <w:proofErr w:type="spellStart"/>
      <w:r w:rsidRPr="00B6352B">
        <w:rPr>
          <w:rFonts w:ascii="Times New Roman" w:hAnsi="Times New Roman"/>
          <w:szCs w:val="18"/>
        </w:rPr>
        <w:t>được</w:t>
      </w:r>
      <w:proofErr w:type="spellEnd"/>
      <w:r w:rsidRPr="00B6352B">
        <w:rPr>
          <w:rFonts w:ascii="Times New Roman" w:hAnsi="Times New Roman"/>
          <w:szCs w:val="18"/>
        </w:rPr>
        <w:t xml:space="preserve"> </w:t>
      </w:r>
      <w:proofErr w:type="spellStart"/>
      <w:r w:rsidRPr="00B6352B">
        <w:rPr>
          <w:rFonts w:ascii="Times New Roman" w:hAnsi="Times New Roman"/>
          <w:szCs w:val="18"/>
        </w:rPr>
        <w:t>coi</w:t>
      </w:r>
      <w:proofErr w:type="spellEnd"/>
      <w:r w:rsidRPr="00B6352B">
        <w:rPr>
          <w:rFonts w:ascii="Times New Roman" w:hAnsi="Times New Roman"/>
          <w:szCs w:val="18"/>
        </w:rPr>
        <w:t xml:space="preserve"> </w:t>
      </w:r>
      <w:proofErr w:type="spellStart"/>
      <w:r w:rsidRPr="00B6352B">
        <w:rPr>
          <w:rFonts w:ascii="Times New Roman" w:hAnsi="Times New Roman"/>
          <w:szCs w:val="18"/>
        </w:rPr>
        <w:t>là</w:t>
      </w:r>
      <w:proofErr w:type="spellEnd"/>
      <w:r w:rsidRPr="00B6352B">
        <w:rPr>
          <w:rFonts w:ascii="Times New Roman" w:hAnsi="Times New Roman"/>
          <w:szCs w:val="18"/>
        </w:rPr>
        <w:t xml:space="preserve"> </w:t>
      </w:r>
      <w:proofErr w:type="spellStart"/>
      <w:r w:rsidRPr="00B6352B">
        <w:rPr>
          <w:rFonts w:ascii="Times New Roman" w:hAnsi="Times New Roman"/>
          <w:szCs w:val="18"/>
        </w:rPr>
        <w:t>thu</w:t>
      </w:r>
      <w:proofErr w:type="spellEnd"/>
      <w:r w:rsidRPr="00B6352B">
        <w:rPr>
          <w:rFonts w:ascii="Times New Roman" w:hAnsi="Times New Roman"/>
          <w:szCs w:val="18"/>
        </w:rPr>
        <w:t xml:space="preserve"> </w:t>
      </w:r>
      <w:proofErr w:type="spellStart"/>
      <w:r w:rsidRPr="00B6352B">
        <w:rPr>
          <w:rFonts w:ascii="Times New Roman" w:hAnsi="Times New Roman"/>
          <w:szCs w:val="18"/>
        </w:rPr>
        <w:t>nhập</w:t>
      </w:r>
      <w:proofErr w:type="spellEnd"/>
      <w:r w:rsidRPr="00B6352B">
        <w:rPr>
          <w:rFonts w:ascii="Times New Roman" w:hAnsi="Times New Roman"/>
          <w:szCs w:val="18"/>
        </w:rPr>
        <w:t xml:space="preserve"> </w:t>
      </w:r>
      <w:proofErr w:type="spellStart"/>
      <w:r w:rsidRPr="00B6352B">
        <w:rPr>
          <w:rFonts w:ascii="Times New Roman" w:hAnsi="Times New Roman"/>
          <w:szCs w:val="18"/>
        </w:rPr>
        <w:t>của</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và</w:t>
      </w:r>
      <w:proofErr w:type="spellEnd"/>
      <w:r w:rsidRPr="00B6352B">
        <w:rPr>
          <w:rFonts w:ascii="Times New Roman" w:hAnsi="Times New Roman"/>
          <w:szCs w:val="18"/>
        </w:rPr>
        <w:t xml:space="preserve"> </w:t>
      </w:r>
      <w:proofErr w:type="spellStart"/>
      <w:r w:rsidRPr="00B6352B">
        <w:rPr>
          <w:rFonts w:ascii="Times New Roman" w:hAnsi="Times New Roman"/>
          <w:szCs w:val="18"/>
        </w:rPr>
        <w:t>phải</w:t>
      </w:r>
      <w:proofErr w:type="spellEnd"/>
      <w:r w:rsidRPr="00B6352B">
        <w:rPr>
          <w:rFonts w:ascii="Times New Roman" w:hAnsi="Times New Roman"/>
          <w:szCs w:val="18"/>
        </w:rPr>
        <w:t xml:space="preserve"> </w:t>
      </w:r>
      <w:proofErr w:type="spellStart"/>
      <w:r w:rsidRPr="00B6352B">
        <w:rPr>
          <w:rFonts w:ascii="Times New Roman" w:hAnsi="Times New Roman"/>
          <w:szCs w:val="18"/>
        </w:rPr>
        <w:t>chịu</w:t>
      </w:r>
      <w:proofErr w:type="spellEnd"/>
      <w:r w:rsidRPr="00B6352B">
        <w:rPr>
          <w:rFonts w:ascii="Times New Roman" w:hAnsi="Times New Roman"/>
          <w:szCs w:val="18"/>
        </w:rPr>
        <w:t xml:space="preserve"> </w:t>
      </w:r>
      <w:proofErr w:type="spellStart"/>
      <w:r w:rsidRPr="00B6352B">
        <w:rPr>
          <w:rFonts w:ascii="Times New Roman" w:hAnsi="Times New Roman"/>
          <w:szCs w:val="18"/>
        </w:rPr>
        <w:t>mức</w:t>
      </w:r>
      <w:proofErr w:type="spellEnd"/>
      <w:r w:rsidRPr="00B6352B">
        <w:rPr>
          <w:rFonts w:ascii="Times New Roman" w:hAnsi="Times New Roman"/>
          <w:szCs w:val="18"/>
        </w:rPr>
        <w:t xml:space="preserve"> </w:t>
      </w:r>
      <w:proofErr w:type="spellStart"/>
      <w:r w:rsidRPr="00B6352B">
        <w:rPr>
          <w:rFonts w:ascii="Times New Roman" w:hAnsi="Times New Roman"/>
          <w:szCs w:val="18"/>
        </w:rPr>
        <w:t>thuế</w:t>
      </w:r>
      <w:proofErr w:type="spellEnd"/>
      <w:r w:rsidR="00F73AD0">
        <w:rPr>
          <w:rFonts w:ascii="Times New Roman" w:hAnsi="Times New Roman"/>
          <w:szCs w:val="18"/>
        </w:rPr>
        <w:t xml:space="preserve"> </w:t>
      </w:r>
      <w:proofErr w:type="spellStart"/>
      <w:r w:rsidRPr="00B6352B">
        <w:rPr>
          <w:rFonts w:ascii="Times New Roman" w:hAnsi="Times New Roman"/>
          <w:szCs w:val="18"/>
        </w:rPr>
        <w:t>cao</w:t>
      </w:r>
      <w:proofErr w:type="spellEnd"/>
      <w:r w:rsidRPr="00B6352B">
        <w:rPr>
          <w:rFonts w:ascii="Times New Roman" w:hAnsi="Times New Roman"/>
          <w:szCs w:val="18"/>
        </w:rPr>
        <w:t>.</w:t>
      </w:r>
    </w:p>
    <w:p w:rsidRPr="00B6352B" w:rsidR="00F3106A" w:rsidP="00F71A5C" w:rsidRDefault="00000000" w14:paraId="6725BD9F" w14:textId="61AD25F4">
      <w:pPr>
        <w:tabs>
          <w:tab w:val="left" w:pos="1441"/>
        </w:tabs>
        <w:ind w:left="289" w:leftChars="150"/>
        <w:rPr>
          <w:rFonts w:ascii="Times New Roman" w:hAnsi="Times New Roman"/>
          <w:szCs w:val="18"/>
        </w:rPr>
      </w:pPr>
      <w:sdt>
        <w:sdtPr>
          <w:rPr>
            <w:rFonts w:ascii="MS Mincho" w:hAnsi="MS Mincho"/>
            <w:szCs w:val="18"/>
          </w:rPr>
          <w:id w:val="746003712"/>
          <w14:checkbox>
            <w14:checked w14:val="0"/>
            <w14:checkedState w14:val="2612" w14:font="MS Gothic"/>
            <w14:uncheckedState w14:val="2610" w14:font="MS Gothic"/>
          </w14:checkbox>
        </w:sdtPr>
        <w:sdtContent>
          <w:r w:rsidR="00166339">
            <w:rPr>
              <w:rFonts w:hint="eastAsia" w:ascii="MS Gothic" w:hAnsi="MS Gothic" w:eastAsia="MS Gothic"/>
              <w:szCs w:val="18"/>
            </w:rPr>
            <w:t>☐</w:t>
          </w:r>
        </w:sdtContent>
      </w:sdt>
      <w:r w:rsidRPr="00B6352B" w:rsidR="00F3106A">
        <w:rPr>
          <w:rFonts w:ascii="Times New Roman" w:hAnsi="Times New Roman"/>
          <w:szCs w:val="18"/>
        </w:rPr>
        <w:t xml:space="preserve">その他　</w:t>
      </w:r>
      <w:proofErr w:type="spellStart"/>
      <w:r w:rsidRPr="00B6352B" w:rsidR="00B6352B">
        <w:rPr>
          <w:rFonts w:ascii="Times New Roman" w:hAnsi="Times New Roman"/>
          <w:szCs w:val="18"/>
        </w:rPr>
        <w:t>Khác</w:t>
      </w:r>
      <w:proofErr w:type="spellEnd"/>
    </w:p>
    <w:p w:rsidRPr="00B6352B" w:rsidR="00F71A5C" w:rsidP="00B2366B" w:rsidRDefault="00F71A5C" w14:paraId="2DE86E0E" w14:textId="77777777">
      <w:pPr>
        <w:tabs>
          <w:tab w:val="left" w:pos="1441"/>
        </w:tabs>
        <w:ind w:left="289" w:leftChars="150"/>
        <w:rPr>
          <w:rFonts w:ascii="Times New Roman" w:hAnsi="Times New Roman"/>
          <w:szCs w:val="18"/>
        </w:rPr>
      </w:pPr>
      <w:r w:rsidRPr="00B6352B">
        <w:rPr>
          <w:rFonts w:ascii="Times New Roman" w:hAnsi="Times New Roman"/>
          <w:szCs w:val="18"/>
        </w:rPr>
        <w:t>（　　　　　　　　　　　　　　　　　　　　　　　　　　　　　　　　　　　　　　　　　　　　　）</w:t>
      </w:r>
    </w:p>
    <w:p w:rsidRPr="00B6352B" w:rsidR="00F71A5C" w:rsidP="00F71A5C" w:rsidRDefault="00F71A5C" w14:paraId="48D2DB23" w14:textId="77777777">
      <w:pPr>
        <w:tabs>
          <w:tab w:val="left" w:pos="1441"/>
        </w:tabs>
        <w:ind w:left="386" w:leftChars="100" w:right="253" w:rightChars="131" w:hanging="193" w:hangingChars="100"/>
        <w:rPr>
          <w:rFonts w:ascii="Times New Roman" w:hAnsi="Times New Roman"/>
          <w:szCs w:val="18"/>
          <w:u w:val="single"/>
        </w:rPr>
      </w:pPr>
      <w:r w:rsidRPr="00B6352B">
        <w:rPr>
          <w:rFonts w:ascii="Times New Roman" w:hAnsi="Times New Roman"/>
          <w:szCs w:val="18"/>
        </w:rPr>
        <w:t>※</w:t>
      </w:r>
      <w:r w:rsidRPr="00B6352B">
        <w:rPr>
          <w:rFonts w:ascii="Times New Roman" w:hAnsi="Times New Roman"/>
          <w:szCs w:val="18"/>
        </w:rPr>
        <w:t>国際交流基金は助成金を申請機関の銀行口座に直接送金できなければ、原則として採用することができません。但し、やむを得ない理由により、助成金受け取り口座を開設することができない場合は、申請機関所属者または関係者の個人口座へ受け取りの委任ができれば、この限りではありません。上記の質問は助成金送金の可否及び助成案件としての採否を決定するために必要な質問ですので、</w:t>
      </w:r>
      <w:r w:rsidRPr="00B6352B">
        <w:rPr>
          <w:rFonts w:ascii="Times New Roman" w:hAnsi="Times New Roman"/>
          <w:szCs w:val="18"/>
          <w:u w:val="single"/>
        </w:rPr>
        <w:t>必ず答えてください。未回答の場合は、採用できません。</w:t>
      </w:r>
    </w:p>
    <w:p w:rsidRPr="00FF3E51" w:rsidR="00261E1B" w:rsidP="00520488" w:rsidRDefault="001E57C4" w14:paraId="5C2DB590" w14:textId="77777777">
      <w:pPr>
        <w:spacing w:line="180" w:lineRule="exact"/>
        <w:ind w:left="374" w:leftChars="194" w:right="253" w:rightChars="131"/>
        <w:rPr>
          <w:rFonts w:ascii="Times New Roman" w:hAnsi="Times New Roman"/>
          <w:szCs w:val="18"/>
        </w:rPr>
      </w:pPr>
      <w:proofErr w:type="spellStart"/>
      <w:r>
        <w:rPr>
          <w:rFonts w:ascii="Times New Roman" w:hAnsi="Times New Roman"/>
          <w:szCs w:val="18"/>
        </w:rPr>
        <w:t>Về</w:t>
      </w:r>
      <w:proofErr w:type="spellEnd"/>
      <w:r>
        <w:rPr>
          <w:rFonts w:ascii="Times New Roman" w:hAnsi="Times New Roman"/>
          <w:szCs w:val="18"/>
        </w:rPr>
        <w:t xml:space="preserve"> </w:t>
      </w:r>
      <w:proofErr w:type="spellStart"/>
      <w:r>
        <w:rPr>
          <w:rFonts w:ascii="Times New Roman" w:hAnsi="Times New Roman"/>
          <w:szCs w:val="18"/>
        </w:rPr>
        <w:t>nguyên</w:t>
      </w:r>
      <w:proofErr w:type="spellEnd"/>
      <w:r>
        <w:rPr>
          <w:rFonts w:ascii="Times New Roman" w:hAnsi="Times New Roman"/>
          <w:szCs w:val="18"/>
        </w:rPr>
        <w:t xml:space="preserve"> </w:t>
      </w:r>
      <w:proofErr w:type="spellStart"/>
      <w:r>
        <w:rPr>
          <w:rFonts w:ascii="Times New Roman" w:hAnsi="Times New Roman"/>
          <w:szCs w:val="18"/>
        </w:rPr>
        <w:t>tắc</w:t>
      </w:r>
      <w:proofErr w:type="spellEnd"/>
      <w:r>
        <w:rPr>
          <w:rFonts w:ascii="Times New Roman" w:hAnsi="Times New Roman"/>
          <w:szCs w:val="18"/>
        </w:rPr>
        <w:t>,</w:t>
      </w:r>
      <w:r w:rsidR="00F73AD0">
        <w:rPr>
          <w:rFonts w:ascii="Times New Roman" w:hAnsi="Times New Roman"/>
          <w:szCs w:val="18"/>
        </w:rPr>
        <w:t xml:space="preserve"> </w:t>
      </w:r>
      <w:proofErr w:type="spellStart"/>
      <w:r w:rsidR="00F73AD0">
        <w:rPr>
          <w:rFonts w:ascii="Times New Roman" w:hAnsi="Times New Roman"/>
          <w:szCs w:val="18"/>
        </w:rPr>
        <w:t>Quỹ</w:t>
      </w:r>
      <w:proofErr w:type="spellEnd"/>
      <w:r w:rsidR="00F73AD0">
        <w:rPr>
          <w:rFonts w:ascii="Times New Roman" w:hAnsi="Times New Roman"/>
          <w:szCs w:val="18"/>
        </w:rPr>
        <w:t xml:space="preserve"> Giao </w:t>
      </w:r>
      <w:proofErr w:type="spellStart"/>
      <w:r w:rsidR="00F73AD0">
        <w:rPr>
          <w:rFonts w:ascii="Times New Roman" w:hAnsi="Times New Roman"/>
          <w:szCs w:val="18"/>
        </w:rPr>
        <w:t>lưu</w:t>
      </w:r>
      <w:proofErr w:type="spellEnd"/>
      <w:r w:rsidR="00F73AD0">
        <w:rPr>
          <w:rFonts w:ascii="Times New Roman" w:hAnsi="Times New Roman"/>
          <w:szCs w:val="18"/>
        </w:rPr>
        <w:t xml:space="preserve"> </w:t>
      </w:r>
      <w:proofErr w:type="spellStart"/>
      <w:r w:rsidR="00F73AD0">
        <w:rPr>
          <w:rFonts w:ascii="Times New Roman" w:hAnsi="Times New Roman"/>
          <w:szCs w:val="18"/>
        </w:rPr>
        <w:t>Quốc</w:t>
      </w:r>
      <w:proofErr w:type="spellEnd"/>
      <w:r w:rsidR="00F73AD0">
        <w:rPr>
          <w:rFonts w:ascii="Times New Roman" w:hAnsi="Times New Roman"/>
          <w:szCs w:val="18"/>
        </w:rPr>
        <w:t xml:space="preserve"> </w:t>
      </w:r>
      <w:proofErr w:type="spellStart"/>
      <w:r w:rsidR="00F73AD0">
        <w:rPr>
          <w:rFonts w:ascii="Times New Roman" w:hAnsi="Times New Roman"/>
          <w:szCs w:val="18"/>
        </w:rPr>
        <w:t>tế</w:t>
      </w:r>
      <w:proofErr w:type="spellEnd"/>
      <w:r w:rsidR="00F73AD0">
        <w:rPr>
          <w:rFonts w:ascii="Times New Roman" w:hAnsi="Times New Roman"/>
          <w:szCs w:val="18"/>
        </w:rPr>
        <w:t xml:space="preserve"> </w:t>
      </w:r>
      <w:proofErr w:type="spellStart"/>
      <w:r w:rsidR="00F73AD0">
        <w:rPr>
          <w:rFonts w:ascii="Times New Roman" w:hAnsi="Times New Roman"/>
          <w:szCs w:val="18"/>
        </w:rPr>
        <w:t>Nhật</w:t>
      </w:r>
      <w:proofErr w:type="spellEnd"/>
      <w:r w:rsidR="00F73AD0">
        <w:rPr>
          <w:rFonts w:ascii="Times New Roman" w:hAnsi="Times New Roman"/>
          <w:szCs w:val="18"/>
        </w:rPr>
        <w:t xml:space="preserve"> </w:t>
      </w:r>
      <w:proofErr w:type="spellStart"/>
      <w:r w:rsidR="00F73AD0">
        <w:rPr>
          <w:rFonts w:ascii="Times New Roman" w:hAnsi="Times New Roman"/>
          <w:szCs w:val="18"/>
        </w:rPr>
        <w:t>Bản</w:t>
      </w:r>
      <w:proofErr w:type="spellEnd"/>
      <w:r>
        <w:rPr>
          <w:rFonts w:ascii="Times New Roman" w:hAnsi="Times New Roman"/>
          <w:szCs w:val="18"/>
        </w:rPr>
        <w:t xml:space="preserve"> </w:t>
      </w:r>
      <w:proofErr w:type="spellStart"/>
      <w:r>
        <w:rPr>
          <w:rFonts w:ascii="Times New Roman" w:hAnsi="Times New Roman"/>
          <w:szCs w:val="18"/>
        </w:rPr>
        <w:t>không</w:t>
      </w:r>
      <w:proofErr w:type="spellEnd"/>
      <w:r>
        <w:rPr>
          <w:rFonts w:ascii="Times New Roman" w:hAnsi="Times New Roman"/>
          <w:szCs w:val="18"/>
        </w:rPr>
        <w:t xml:space="preserve"> </w:t>
      </w:r>
      <w:proofErr w:type="spellStart"/>
      <w:r>
        <w:rPr>
          <w:rFonts w:ascii="Times New Roman" w:hAnsi="Times New Roman"/>
          <w:szCs w:val="18"/>
        </w:rPr>
        <w:t>thể</w:t>
      </w:r>
      <w:proofErr w:type="spellEnd"/>
      <w:r>
        <w:rPr>
          <w:rFonts w:ascii="Times New Roman" w:hAnsi="Times New Roman"/>
          <w:szCs w:val="18"/>
        </w:rPr>
        <w:t xml:space="preserve"> </w:t>
      </w:r>
      <w:proofErr w:type="spellStart"/>
      <w:r w:rsidR="00465138">
        <w:rPr>
          <w:rFonts w:ascii="Times New Roman" w:hAnsi="Times New Roman"/>
          <w:szCs w:val="18"/>
        </w:rPr>
        <w:t>xét</w:t>
      </w:r>
      <w:proofErr w:type="spellEnd"/>
      <w:r w:rsidR="00465138">
        <w:rPr>
          <w:rFonts w:ascii="Times New Roman" w:hAnsi="Times New Roman"/>
          <w:szCs w:val="18"/>
        </w:rPr>
        <w:t xml:space="preserve"> </w:t>
      </w:r>
      <w:proofErr w:type="spellStart"/>
      <w:r w:rsidR="00465138">
        <w:rPr>
          <w:rFonts w:ascii="Times New Roman" w:hAnsi="Times New Roman"/>
          <w:szCs w:val="18"/>
        </w:rPr>
        <w:t>chọn</w:t>
      </w:r>
      <w:proofErr w:type="spellEnd"/>
      <w:r>
        <w:rPr>
          <w:rFonts w:ascii="Times New Roman" w:hAnsi="Times New Roman"/>
          <w:szCs w:val="18"/>
        </w:rPr>
        <w:t xml:space="preserve"> </w:t>
      </w:r>
      <w:proofErr w:type="spellStart"/>
      <w:r>
        <w:rPr>
          <w:rFonts w:ascii="Times New Roman" w:hAnsi="Times New Roman"/>
          <w:szCs w:val="18"/>
        </w:rPr>
        <w:t>hồ</w:t>
      </w:r>
      <w:proofErr w:type="spellEnd"/>
      <w:r>
        <w:rPr>
          <w:rFonts w:ascii="Times New Roman" w:hAnsi="Times New Roman"/>
          <w:szCs w:val="18"/>
        </w:rPr>
        <w:t xml:space="preserve"> </w:t>
      </w:r>
      <w:proofErr w:type="spellStart"/>
      <w:r>
        <w:rPr>
          <w:rFonts w:ascii="Times New Roman" w:hAnsi="Times New Roman"/>
          <w:szCs w:val="18"/>
        </w:rPr>
        <w:t>sơ</w:t>
      </w:r>
      <w:proofErr w:type="spellEnd"/>
      <w:r>
        <w:rPr>
          <w:rFonts w:ascii="Times New Roman" w:hAnsi="Times New Roman"/>
          <w:szCs w:val="18"/>
        </w:rPr>
        <w:t xml:space="preserve"> </w:t>
      </w:r>
      <w:proofErr w:type="spellStart"/>
      <w:r>
        <w:rPr>
          <w:rFonts w:ascii="Times New Roman" w:hAnsi="Times New Roman"/>
          <w:szCs w:val="18"/>
        </w:rPr>
        <w:t>đăng</w:t>
      </w:r>
      <w:proofErr w:type="spellEnd"/>
      <w:r>
        <w:rPr>
          <w:rFonts w:ascii="Times New Roman" w:hAnsi="Times New Roman"/>
          <w:szCs w:val="18"/>
        </w:rPr>
        <w:t xml:space="preserve"> </w:t>
      </w:r>
      <w:proofErr w:type="spellStart"/>
      <w:r>
        <w:rPr>
          <w:rFonts w:ascii="Times New Roman" w:hAnsi="Times New Roman"/>
          <w:szCs w:val="18"/>
        </w:rPr>
        <w:t>ký</w:t>
      </w:r>
      <w:proofErr w:type="spellEnd"/>
      <w:r>
        <w:rPr>
          <w:rFonts w:ascii="Times New Roman" w:hAnsi="Times New Roman"/>
          <w:szCs w:val="18"/>
        </w:rPr>
        <w:t xml:space="preserve"> </w:t>
      </w:r>
      <w:proofErr w:type="spellStart"/>
      <w:r w:rsidR="00E7780F">
        <w:rPr>
          <w:rFonts w:ascii="Times New Roman" w:hAnsi="Times New Roman"/>
          <w:szCs w:val="18"/>
        </w:rPr>
        <w:t>nếu</w:t>
      </w:r>
      <w:proofErr w:type="spellEnd"/>
      <w:r w:rsidR="00E7780F">
        <w:rPr>
          <w:rFonts w:ascii="Times New Roman" w:hAnsi="Times New Roman"/>
          <w:szCs w:val="18"/>
        </w:rPr>
        <w:t xml:space="preserve"> </w:t>
      </w:r>
      <w:proofErr w:type="spellStart"/>
      <w:r w:rsidR="00E7780F">
        <w:rPr>
          <w:rFonts w:ascii="Times New Roman" w:hAnsi="Times New Roman"/>
          <w:szCs w:val="18"/>
        </w:rPr>
        <w:t>không</w:t>
      </w:r>
      <w:proofErr w:type="spellEnd"/>
      <w:r w:rsidR="00E7780F">
        <w:rPr>
          <w:rFonts w:ascii="Times New Roman" w:hAnsi="Times New Roman"/>
          <w:szCs w:val="18"/>
        </w:rPr>
        <w:t xml:space="preserve"> </w:t>
      </w:r>
      <w:proofErr w:type="spellStart"/>
      <w:r w:rsidR="00E7780F">
        <w:rPr>
          <w:rFonts w:ascii="Times New Roman" w:hAnsi="Times New Roman"/>
          <w:szCs w:val="18"/>
        </w:rPr>
        <w:t>thể</w:t>
      </w:r>
      <w:proofErr w:type="spellEnd"/>
      <w:r w:rsidR="00E7780F">
        <w:rPr>
          <w:rFonts w:ascii="Times New Roman" w:hAnsi="Times New Roman"/>
          <w:szCs w:val="18"/>
        </w:rPr>
        <w:t xml:space="preserve"> </w:t>
      </w:r>
      <w:proofErr w:type="spellStart"/>
      <w:r w:rsidR="00E7780F">
        <w:rPr>
          <w:rFonts w:ascii="Times New Roman" w:hAnsi="Times New Roman"/>
          <w:szCs w:val="18"/>
        </w:rPr>
        <w:t>trực</w:t>
      </w:r>
      <w:proofErr w:type="spellEnd"/>
      <w:r w:rsidR="00E7780F">
        <w:rPr>
          <w:rFonts w:ascii="Times New Roman" w:hAnsi="Times New Roman"/>
          <w:szCs w:val="18"/>
        </w:rPr>
        <w:t xml:space="preserve"> </w:t>
      </w:r>
      <w:proofErr w:type="spellStart"/>
      <w:r w:rsidR="00E7780F">
        <w:rPr>
          <w:rFonts w:ascii="Times New Roman" w:hAnsi="Times New Roman"/>
          <w:szCs w:val="18"/>
        </w:rPr>
        <w:t>tiếp</w:t>
      </w:r>
      <w:proofErr w:type="spellEnd"/>
      <w:r w:rsidR="00E7780F">
        <w:rPr>
          <w:rFonts w:ascii="Times New Roman" w:hAnsi="Times New Roman"/>
          <w:szCs w:val="18"/>
        </w:rPr>
        <w:t xml:space="preserve"> </w:t>
      </w:r>
      <w:proofErr w:type="spellStart"/>
      <w:r w:rsidR="00E7780F">
        <w:rPr>
          <w:rFonts w:ascii="Times New Roman" w:hAnsi="Times New Roman"/>
          <w:szCs w:val="18"/>
        </w:rPr>
        <w:t>chuyển</w:t>
      </w:r>
      <w:proofErr w:type="spellEnd"/>
      <w:r w:rsidR="00E7780F">
        <w:rPr>
          <w:rFonts w:ascii="Times New Roman" w:hAnsi="Times New Roman"/>
          <w:szCs w:val="18"/>
        </w:rPr>
        <w:t xml:space="preserve"> </w:t>
      </w:r>
      <w:proofErr w:type="spellStart"/>
      <w:r w:rsidR="00E7780F">
        <w:rPr>
          <w:rFonts w:ascii="Times New Roman" w:hAnsi="Times New Roman"/>
          <w:szCs w:val="18"/>
        </w:rPr>
        <w:t>tiền</w:t>
      </w:r>
      <w:proofErr w:type="spellEnd"/>
      <w:r w:rsidR="00E7780F">
        <w:rPr>
          <w:rFonts w:ascii="Times New Roman" w:hAnsi="Times New Roman"/>
          <w:szCs w:val="18"/>
        </w:rPr>
        <w:t xml:space="preserve"> </w:t>
      </w:r>
      <w:proofErr w:type="spellStart"/>
      <w:r w:rsidR="00E7780F">
        <w:rPr>
          <w:rFonts w:ascii="Times New Roman" w:hAnsi="Times New Roman"/>
          <w:szCs w:val="18"/>
        </w:rPr>
        <w:t>tài</w:t>
      </w:r>
      <w:proofErr w:type="spellEnd"/>
      <w:r w:rsidR="00E7780F">
        <w:rPr>
          <w:rFonts w:ascii="Times New Roman" w:hAnsi="Times New Roman"/>
          <w:szCs w:val="18"/>
        </w:rPr>
        <w:t xml:space="preserve"> </w:t>
      </w:r>
      <w:proofErr w:type="spellStart"/>
      <w:r w:rsidR="00E7780F">
        <w:rPr>
          <w:rFonts w:ascii="Times New Roman" w:hAnsi="Times New Roman"/>
          <w:szCs w:val="18"/>
        </w:rPr>
        <w:t>trợ</w:t>
      </w:r>
      <w:proofErr w:type="spellEnd"/>
      <w:r w:rsidR="00E7780F">
        <w:rPr>
          <w:rFonts w:ascii="Times New Roman" w:hAnsi="Times New Roman"/>
          <w:szCs w:val="18"/>
        </w:rPr>
        <w:t xml:space="preserve"> </w:t>
      </w:r>
      <w:proofErr w:type="spellStart"/>
      <w:r w:rsidR="00E7780F">
        <w:rPr>
          <w:rFonts w:ascii="Times New Roman" w:hAnsi="Times New Roman"/>
          <w:szCs w:val="18"/>
        </w:rPr>
        <w:t>vào</w:t>
      </w:r>
      <w:proofErr w:type="spellEnd"/>
      <w:r w:rsidR="00E7780F">
        <w:rPr>
          <w:rFonts w:ascii="Times New Roman" w:hAnsi="Times New Roman"/>
          <w:szCs w:val="18"/>
        </w:rPr>
        <w:t xml:space="preserve"> </w:t>
      </w:r>
      <w:proofErr w:type="spellStart"/>
      <w:r w:rsidR="00E7780F">
        <w:rPr>
          <w:rFonts w:ascii="Times New Roman" w:hAnsi="Times New Roman"/>
          <w:szCs w:val="18"/>
        </w:rPr>
        <w:t>tài</w:t>
      </w:r>
      <w:proofErr w:type="spellEnd"/>
      <w:r w:rsidR="00E7780F">
        <w:rPr>
          <w:rFonts w:ascii="Times New Roman" w:hAnsi="Times New Roman"/>
          <w:szCs w:val="18"/>
        </w:rPr>
        <w:t xml:space="preserve"> </w:t>
      </w:r>
      <w:proofErr w:type="spellStart"/>
      <w:r w:rsidR="00E7780F">
        <w:rPr>
          <w:rFonts w:ascii="Times New Roman" w:hAnsi="Times New Roman"/>
          <w:szCs w:val="18"/>
        </w:rPr>
        <w:t>khoản</w:t>
      </w:r>
      <w:proofErr w:type="spellEnd"/>
      <w:r w:rsidR="00E7780F">
        <w:rPr>
          <w:rFonts w:ascii="Times New Roman" w:hAnsi="Times New Roman"/>
          <w:szCs w:val="18"/>
        </w:rPr>
        <w:t xml:space="preserve"> </w:t>
      </w:r>
      <w:proofErr w:type="spellStart"/>
      <w:r w:rsidR="00E7780F">
        <w:rPr>
          <w:rFonts w:ascii="Times New Roman" w:hAnsi="Times New Roman"/>
          <w:szCs w:val="18"/>
        </w:rPr>
        <w:t>ngân</w:t>
      </w:r>
      <w:proofErr w:type="spellEnd"/>
      <w:r w:rsidR="00E7780F">
        <w:rPr>
          <w:rFonts w:ascii="Times New Roman" w:hAnsi="Times New Roman"/>
          <w:szCs w:val="18"/>
        </w:rPr>
        <w:t xml:space="preserve"> </w:t>
      </w:r>
      <w:proofErr w:type="spellStart"/>
      <w:r w:rsidR="00E7780F">
        <w:rPr>
          <w:rFonts w:ascii="Times New Roman" w:hAnsi="Times New Roman"/>
          <w:szCs w:val="18"/>
        </w:rPr>
        <w:t>hàng</w:t>
      </w:r>
      <w:proofErr w:type="spellEnd"/>
      <w:r w:rsidR="00E7780F">
        <w:rPr>
          <w:rFonts w:ascii="Times New Roman" w:hAnsi="Times New Roman"/>
          <w:szCs w:val="18"/>
        </w:rPr>
        <w:t xml:space="preserve"> </w:t>
      </w:r>
      <w:proofErr w:type="spellStart"/>
      <w:r w:rsidR="00E7780F">
        <w:rPr>
          <w:rFonts w:ascii="Times New Roman" w:hAnsi="Times New Roman"/>
          <w:szCs w:val="18"/>
        </w:rPr>
        <w:t>của</w:t>
      </w:r>
      <w:proofErr w:type="spellEnd"/>
      <w:r w:rsidR="00E7780F">
        <w:rPr>
          <w:rFonts w:ascii="Times New Roman" w:hAnsi="Times New Roman"/>
          <w:szCs w:val="18"/>
        </w:rPr>
        <w:t xml:space="preserve"> </w:t>
      </w:r>
      <w:proofErr w:type="spellStart"/>
      <w:r w:rsidR="00E7780F">
        <w:rPr>
          <w:rFonts w:ascii="Times New Roman" w:hAnsi="Times New Roman"/>
          <w:szCs w:val="18"/>
        </w:rPr>
        <w:t>cơ</w:t>
      </w:r>
      <w:proofErr w:type="spellEnd"/>
      <w:r w:rsidR="00E7780F">
        <w:rPr>
          <w:rFonts w:ascii="Times New Roman" w:hAnsi="Times New Roman"/>
          <w:szCs w:val="18"/>
        </w:rPr>
        <w:t xml:space="preserve"> </w:t>
      </w:r>
      <w:proofErr w:type="spellStart"/>
      <w:r w:rsidR="00E7780F">
        <w:rPr>
          <w:rFonts w:ascii="Times New Roman" w:hAnsi="Times New Roman"/>
          <w:szCs w:val="18"/>
        </w:rPr>
        <w:t>quan</w:t>
      </w:r>
      <w:proofErr w:type="spellEnd"/>
      <w:r w:rsidR="00E7780F">
        <w:rPr>
          <w:rFonts w:ascii="Times New Roman" w:hAnsi="Times New Roman"/>
          <w:szCs w:val="18"/>
        </w:rPr>
        <w:t xml:space="preserve"> </w:t>
      </w:r>
      <w:proofErr w:type="spellStart"/>
      <w:r w:rsidR="00E7780F">
        <w:rPr>
          <w:rFonts w:ascii="Times New Roman" w:hAnsi="Times New Roman"/>
          <w:szCs w:val="18"/>
        </w:rPr>
        <w:t>đăng</w:t>
      </w:r>
      <w:proofErr w:type="spellEnd"/>
      <w:r w:rsidR="00E7780F">
        <w:rPr>
          <w:rFonts w:ascii="Times New Roman" w:hAnsi="Times New Roman"/>
          <w:szCs w:val="18"/>
        </w:rPr>
        <w:t xml:space="preserve"> </w:t>
      </w:r>
      <w:proofErr w:type="spellStart"/>
      <w:r w:rsidR="00E7780F">
        <w:rPr>
          <w:rFonts w:ascii="Times New Roman" w:hAnsi="Times New Roman"/>
          <w:szCs w:val="18"/>
        </w:rPr>
        <w:t>ký</w:t>
      </w:r>
      <w:proofErr w:type="spellEnd"/>
      <w:r w:rsidR="00E7780F">
        <w:rPr>
          <w:rFonts w:ascii="Times New Roman" w:hAnsi="Times New Roman"/>
          <w:szCs w:val="18"/>
        </w:rPr>
        <w:t xml:space="preserve">. </w:t>
      </w:r>
      <w:proofErr w:type="spellStart"/>
      <w:r w:rsidR="00E7780F">
        <w:rPr>
          <w:rFonts w:ascii="Times New Roman" w:hAnsi="Times New Roman"/>
          <w:szCs w:val="18"/>
        </w:rPr>
        <w:t>Tuy</w:t>
      </w:r>
      <w:proofErr w:type="spellEnd"/>
      <w:r w:rsidR="00E7780F">
        <w:rPr>
          <w:rFonts w:ascii="Times New Roman" w:hAnsi="Times New Roman"/>
          <w:szCs w:val="18"/>
        </w:rPr>
        <w:t xml:space="preserve"> </w:t>
      </w:r>
      <w:proofErr w:type="spellStart"/>
      <w:r w:rsidR="00E7780F">
        <w:rPr>
          <w:rFonts w:ascii="Times New Roman" w:hAnsi="Times New Roman"/>
          <w:szCs w:val="18"/>
        </w:rPr>
        <w:t>nhiên</w:t>
      </w:r>
      <w:proofErr w:type="spellEnd"/>
      <w:r w:rsidR="00E7780F">
        <w:rPr>
          <w:rFonts w:ascii="Times New Roman" w:hAnsi="Times New Roman"/>
          <w:szCs w:val="18"/>
        </w:rPr>
        <w:t xml:space="preserve">, </w:t>
      </w:r>
      <w:proofErr w:type="spellStart"/>
      <w:r w:rsidR="00E7780F">
        <w:rPr>
          <w:rFonts w:ascii="Times New Roman" w:hAnsi="Times New Roman"/>
          <w:szCs w:val="18"/>
        </w:rPr>
        <w:t>trong</w:t>
      </w:r>
      <w:proofErr w:type="spellEnd"/>
      <w:r w:rsidR="00E7780F">
        <w:rPr>
          <w:rFonts w:ascii="Times New Roman" w:hAnsi="Times New Roman"/>
          <w:szCs w:val="18"/>
        </w:rPr>
        <w:t xml:space="preserve"> </w:t>
      </w:r>
      <w:proofErr w:type="spellStart"/>
      <w:r w:rsidR="00E7780F">
        <w:rPr>
          <w:rFonts w:ascii="Times New Roman" w:hAnsi="Times New Roman"/>
          <w:szCs w:val="18"/>
        </w:rPr>
        <w:t>trường</w:t>
      </w:r>
      <w:proofErr w:type="spellEnd"/>
      <w:r w:rsidR="00E7780F">
        <w:rPr>
          <w:rFonts w:ascii="Times New Roman" w:hAnsi="Times New Roman"/>
          <w:szCs w:val="18"/>
        </w:rPr>
        <w:t xml:space="preserve"> </w:t>
      </w:r>
      <w:proofErr w:type="spellStart"/>
      <w:r w:rsidR="00E7780F">
        <w:rPr>
          <w:rFonts w:ascii="Times New Roman" w:hAnsi="Times New Roman"/>
          <w:szCs w:val="18"/>
        </w:rPr>
        <w:t>hợp</w:t>
      </w:r>
      <w:proofErr w:type="spellEnd"/>
      <w:r w:rsidR="00E7780F">
        <w:rPr>
          <w:rFonts w:ascii="Times New Roman" w:hAnsi="Times New Roman"/>
          <w:szCs w:val="18"/>
        </w:rPr>
        <w:t xml:space="preserve"> </w:t>
      </w:r>
      <w:proofErr w:type="spellStart"/>
      <w:r w:rsidR="00465138">
        <w:rPr>
          <w:rFonts w:ascii="Times New Roman" w:hAnsi="Times New Roman"/>
          <w:szCs w:val="18"/>
        </w:rPr>
        <w:t>không</w:t>
      </w:r>
      <w:proofErr w:type="spellEnd"/>
      <w:r w:rsidR="00465138">
        <w:rPr>
          <w:rFonts w:ascii="Times New Roman" w:hAnsi="Times New Roman"/>
          <w:szCs w:val="18"/>
        </w:rPr>
        <w:t xml:space="preserve"> </w:t>
      </w:r>
      <w:proofErr w:type="spellStart"/>
      <w:r w:rsidR="00465138">
        <w:rPr>
          <w:rFonts w:ascii="Times New Roman" w:hAnsi="Times New Roman"/>
          <w:szCs w:val="18"/>
        </w:rPr>
        <w:t>thể</w:t>
      </w:r>
      <w:proofErr w:type="spellEnd"/>
      <w:r w:rsidR="00465138">
        <w:rPr>
          <w:rFonts w:ascii="Times New Roman" w:hAnsi="Times New Roman"/>
          <w:szCs w:val="18"/>
        </w:rPr>
        <w:t xml:space="preserve"> </w:t>
      </w:r>
      <w:proofErr w:type="spellStart"/>
      <w:r w:rsidR="00465138">
        <w:rPr>
          <w:rFonts w:ascii="Times New Roman" w:hAnsi="Times New Roman"/>
          <w:szCs w:val="18"/>
        </w:rPr>
        <w:t>mở</w:t>
      </w:r>
      <w:proofErr w:type="spellEnd"/>
      <w:r w:rsidR="00465138">
        <w:rPr>
          <w:rFonts w:ascii="Times New Roman" w:hAnsi="Times New Roman"/>
          <w:szCs w:val="18"/>
        </w:rPr>
        <w:t xml:space="preserve"> </w:t>
      </w:r>
      <w:proofErr w:type="spellStart"/>
      <w:r w:rsidR="00465138">
        <w:rPr>
          <w:rFonts w:ascii="Times New Roman" w:hAnsi="Times New Roman"/>
          <w:szCs w:val="18"/>
        </w:rPr>
        <w:t>tài</w:t>
      </w:r>
      <w:proofErr w:type="spellEnd"/>
      <w:r w:rsidR="00465138">
        <w:rPr>
          <w:rFonts w:ascii="Times New Roman" w:hAnsi="Times New Roman"/>
          <w:szCs w:val="18"/>
        </w:rPr>
        <w:t xml:space="preserve"> </w:t>
      </w:r>
      <w:proofErr w:type="spellStart"/>
      <w:r w:rsidR="00465138">
        <w:rPr>
          <w:rFonts w:ascii="Times New Roman" w:hAnsi="Times New Roman"/>
          <w:szCs w:val="18"/>
        </w:rPr>
        <w:t>khoản</w:t>
      </w:r>
      <w:proofErr w:type="spellEnd"/>
      <w:r w:rsidR="00465138">
        <w:rPr>
          <w:rFonts w:ascii="Times New Roman" w:hAnsi="Times New Roman"/>
          <w:szCs w:val="18"/>
        </w:rPr>
        <w:t xml:space="preserve"> </w:t>
      </w:r>
      <w:proofErr w:type="spellStart"/>
      <w:r w:rsidR="00465138">
        <w:rPr>
          <w:rFonts w:ascii="Times New Roman" w:hAnsi="Times New Roman"/>
          <w:szCs w:val="18"/>
        </w:rPr>
        <w:t>ngân</w:t>
      </w:r>
      <w:proofErr w:type="spellEnd"/>
      <w:r w:rsidR="00465138">
        <w:rPr>
          <w:rFonts w:ascii="Times New Roman" w:hAnsi="Times New Roman"/>
          <w:szCs w:val="18"/>
        </w:rPr>
        <w:t xml:space="preserve"> </w:t>
      </w:r>
      <w:proofErr w:type="spellStart"/>
      <w:r w:rsidR="00465138">
        <w:rPr>
          <w:rFonts w:ascii="Times New Roman" w:hAnsi="Times New Roman"/>
          <w:szCs w:val="18"/>
        </w:rPr>
        <w:t>hàng</w:t>
      </w:r>
      <w:proofErr w:type="spellEnd"/>
      <w:r w:rsidR="00465138">
        <w:rPr>
          <w:rFonts w:ascii="Times New Roman" w:hAnsi="Times New Roman"/>
          <w:szCs w:val="18"/>
        </w:rPr>
        <w:t xml:space="preserve"> </w:t>
      </w:r>
      <w:proofErr w:type="spellStart"/>
      <w:r w:rsidR="00465138">
        <w:rPr>
          <w:rFonts w:ascii="Times New Roman" w:hAnsi="Times New Roman"/>
          <w:szCs w:val="18"/>
        </w:rPr>
        <w:t>để</w:t>
      </w:r>
      <w:proofErr w:type="spellEnd"/>
      <w:r w:rsidR="00465138">
        <w:rPr>
          <w:rFonts w:ascii="Times New Roman" w:hAnsi="Times New Roman"/>
          <w:szCs w:val="18"/>
        </w:rPr>
        <w:t xml:space="preserve"> </w:t>
      </w:r>
      <w:proofErr w:type="spellStart"/>
      <w:r w:rsidR="00465138">
        <w:rPr>
          <w:rFonts w:ascii="Times New Roman" w:hAnsi="Times New Roman"/>
          <w:szCs w:val="18"/>
        </w:rPr>
        <w:t>nhận</w:t>
      </w:r>
      <w:proofErr w:type="spellEnd"/>
      <w:r w:rsidR="00465138">
        <w:rPr>
          <w:rFonts w:ascii="Times New Roman" w:hAnsi="Times New Roman"/>
          <w:szCs w:val="18"/>
        </w:rPr>
        <w:t xml:space="preserve"> </w:t>
      </w:r>
      <w:proofErr w:type="spellStart"/>
      <w:r w:rsidR="00465138">
        <w:rPr>
          <w:rFonts w:ascii="Times New Roman" w:hAnsi="Times New Roman"/>
          <w:szCs w:val="18"/>
        </w:rPr>
        <w:t>tiền</w:t>
      </w:r>
      <w:proofErr w:type="spellEnd"/>
      <w:r w:rsidR="00465138">
        <w:rPr>
          <w:rFonts w:ascii="Times New Roman" w:hAnsi="Times New Roman"/>
          <w:szCs w:val="18"/>
        </w:rPr>
        <w:t xml:space="preserve"> </w:t>
      </w:r>
      <w:proofErr w:type="spellStart"/>
      <w:r w:rsidR="00465138">
        <w:rPr>
          <w:rFonts w:ascii="Times New Roman" w:hAnsi="Times New Roman"/>
          <w:szCs w:val="18"/>
        </w:rPr>
        <w:t>tài</w:t>
      </w:r>
      <w:proofErr w:type="spellEnd"/>
      <w:r w:rsidR="00465138">
        <w:rPr>
          <w:rFonts w:ascii="Times New Roman" w:hAnsi="Times New Roman"/>
          <w:szCs w:val="18"/>
        </w:rPr>
        <w:t xml:space="preserve"> </w:t>
      </w:r>
      <w:proofErr w:type="spellStart"/>
      <w:r w:rsidR="00465138">
        <w:rPr>
          <w:rFonts w:ascii="Times New Roman" w:hAnsi="Times New Roman"/>
          <w:szCs w:val="18"/>
        </w:rPr>
        <w:t>trợ</w:t>
      </w:r>
      <w:proofErr w:type="spellEnd"/>
      <w:r w:rsidR="00465138">
        <w:rPr>
          <w:rFonts w:ascii="Times New Roman" w:hAnsi="Times New Roman"/>
          <w:szCs w:val="18"/>
        </w:rPr>
        <w:t xml:space="preserve"> </w:t>
      </w:r>
      <w:proofErr w:type="spellStart"/>
      <w:r w:rsidR="00465138">
        <w:rPr>
          <w:rFonts w:ascii="Times New Roman" w:hAnsi="Times New Roman"/>
          <w:szCs w:val="18"/>
        </w:rPr>
        <w:t>với</w:t>
      </w:r>
      <w:proofErr w:type="spellEnd"/>
      <w:r w:rsidR="00465138">
        <w:rPr>
          <w:rFonts w:ascii="Times New Roman" w:hAnsi="Times New Roman"/>
          <w:szCs w:val="18"/>
        </w:rPr>
        <w:t xml:space="preserve"> </w:t>
      </w:r>
      <w:proofErr w:type="spellStart"/>
      <w:r w:rsidR="00465138">
        <w:rPr>
          <w:rFonts w:ascii="Times New Roman" w:hAnsi="Times New Roman"/>
          <w:szCs w:val="18"/>
        </w:rPr>
        <w:t>lý</w:t>
      </w:r>
      <w:proofErr w:type="spellEnd"/>
      <w:r w:rsidR="00465138">
        <w:rPr>
          <w:rFonts w:ascii="Times New Roman" w:hAnsi="Times New Roman"/>
          <w:szCs w:val="18"/>
        </w:rPr>
        <w:t xml:space="preserve"> do </w:t>
      </w:r>
      <w:proofErr w:type="spellStart"/>
      <w:r w:rsidR="00E7780F">
        <w:rPr>
          <w:rFonts w:ascii="Times New Roman" w:hAnsi="Times New Roman"/>
          <w:szCs w:val="18"/>
        </w:rPr>
        <w:t>bất</w:t>
      </w:r>
      <w:proofErr w:type="spellEnd"/>
      <w:r w:rsidR="00E7780F">
        <w:rPr>
          <w:rFonts w:ascii="Times New Roman" w:hAnsi="Times New Roman"/>
          <w:szCs w:val="18"/>
        </w:rPr>
        <w:t xml:space="preserve"> </w:t>
      </w:r>
      <w:proofErr w:type="spellStart"/>
      <w:r w:rsidR="00E7780F">
        <w:rPr>
          <w:rFonts w:ascii="Times New Roman" w:hAnsi="Times New Roman"/>
          <w:szCs w:val="18"/>
        </w:rPr>
        <w:t>khả</w:t>
      </w:r>
      <w:proofErr w:type="spellEnd"/>
      <w:r w:rsidR="00E7780F">
        <w:rPr>
          <w:rFonts w:ascii="Times New Roman" w:hAnsi="Times New Roman"/>
          <w:szCs w:val="18"/>
        </w:rPr>
        <w:t xml:space="preserve"> </w:t>
      </w:r>
      <w:proofErr w:type="spellStart"/>
      <w:r w:rsidR="00E7780F">
        <w:rPr>
          <w:rFonts w:ascii="Times New Roman" w:hAnsi="Times New Roman"/>
          <w:szCs w:val="18"/>
        </w:rPr>
        <w:t>kháng</w:t>
      </w:r>
      <w:proofErr w:type="spellEnd"/>
      <w:r w:rsidR="00465138">
        <w:rPr>
          <w:rFonts w:ascii="Times New Roman" w:hAnsi="Times New Roman"/>
          <w:szCs w:val="18"/>
        </w:rPr>
        <w:t xml:space="preserve">, </w:t>
      </w:r>
      <w:proofErr w:type="spellStart"/>
      <w:r w:rsidR="00B53D1B">
        <w:rPr>
          <w:rFonts w:ascii="Times New Roman" w:hAnsi="Times New Roman"/>
          <w:szCs w:val="18"/>
        </w:rPr>
        <w:t>nếu</w:t>
      </w:r>
      <w:proofErr w:type="spellEnd"/>
      <w:r w:rsidR="00B53D1B">
        <w:rPr>
          <w:rFonts w:ascii="Times New Roman" w:hAnsi="Times New Roman"/>
          <w:szCs w:val="18"/>
        </w:rPr>
        <w:t xml:space="preserve"> </w:t>
      </w:r>
      <w:proofErr w:type="spellStart"/>
      <w:r w:rsidR="00B53D1B">
        <w:rPr>
          <w:rFonts w:ascii="Times New Roman" w:hAnsi="Times New Roman"/>
          <w:szCs w:val="18"/>
        </w:rPr>
        <w:t>có</w:t>
      </w:r>
      <w:proofErr w:type="spellEnd"/>
      <w:r w:rsidR="00B53D1B">
        <w:rPr>
          <w:rFonts w:ascii="Times New Roman" w:hAnsi="Times New Roman"/>
          <w:szCs w:val="18"/>
        </w:rPr>
        <w:t xml:space="preserve"> </w:t>
      </w:r>
      <w:proofErr w:type="spellStart"/>
      <w:r w:rsidR="00B53D1B">
        <w:rPr>
          <w:rFonts w:ascii="Times New Roman" w:hAnsi="Times New Roman"/>
          <w:szCs w:val="18"/>
        </w:rPr>
        <w:t>thể</w:t>
      </w:r>
      <w:proofErr w:type="spellEnd"/>
      <w:r w:rsidR="00B53D1B">
        <w:rPr>
          <w:rFonts w:ascii="Times New Roman" w:hAnsi="Times New Roman"/>
          <w:szCs w:val="18"/>
        </w:rPr>
        <w:t xml:space="preserve"> </w:t>
      </w:r>
      <w:proofErr w:type="spellStart"/>
      <w:r w:rsidR="00B53D1B">
        <w:rPr>
          <w:rFonts w:ascii="Times New Roman" w:hAnsi="Times New Roman"/>
          <w:szCs w:val="18"/>
        </w:rPr>
        <w:t>ủy</w:t>
      </w:r>
      <w:proofErr w:type="spellEnd"/>
      <w:r w:rsidR="00B53D1B">
        <w:rPr>
          <w:rFonts w:ascii="Times New Roman" w:hAnsi="Times New Roman"/>
          <w:szCs w:val="18"/>
        </w:rPr>
        <w:t xml:space="preserve"> </w:t>
      </w:r>
      <w:proofErr w:type="spellStart"/>
      <w:r w:rsidR="00B53D1B">
        <w:rPr>
          <w:rFonts w:ascii="Times New Roman" w:hAnsi="Times New Roman"/>
          <w:szCs w:val="18"/>
        </w:rPr>
        <w:t>thác</w:t>
      </w:r>
      <w:proofErr w:type="spellEnd"/>
      <w:r w:rsidR="00B53D1B">
        <w:rPr>
          <w:rFonts w:ascii="Times New Roman" w:hAnsi="Times New Roman"/>
          <w:szCs w:val="18"/>
        </w:rPr>
        <w:t xml:space="preserve"> </w:t>
      </w:r>
      <w:proofErr w:type="spellStart"/>
      <w:r w:rsidR="00B53D1B">
        <w:rPr>
          <w:rFonts w:ascii="Times New Roman" w:hAnsi="Times New Roman"/>
          <w:szCs w:val="18"/>
        </w:rPr>
        <w:t>cho</w:t>
      </w:r>
      <w:proofErr w:type="spellEnd"/>
      <w:r w:rsidR="00B53D1B">
        <w:rPr>
          <w:rFonts w:ascii="Times New Roman" w:hAnsi="Times New Roman"/>
          <w:szCs w:val="18"/>
        </w:rPr>
        <w:t xml:space="preserve"> </w:t>
      </w:r>
      <w:proofErr w:type="spellStart"/>
      <w:r w:rsidR="00B53D1B">
        <w:rPr>
          <w:rFonts w:ascii="Times New Roman" w:hAnsi="Times New Roman"/>
          <w:szCs w:val="18"/>
        </w:rPr>
        <w:t>tài</w:t>
      </w:r>
      <w:proofErr w:type="spellEnd"/>
      <w:r w:rsidR="00B53D1B">
        <w:rPr>
          <w:rFonts w:ascii="Times New Roman" w:hAnsi="Times New Roman"/>
          <w:szCs w:val="18"/>
        </w:rPr>
        <w:t xml:space="preserve"> </w:t>
      </w:r>
      <w:proofErr w:type="spellStart"/>
      <w:r w:rsidR="00B53D1B">
        <w:rPr>
          <w:rFonts w:ascii="Times New Roman" w:hAnsi="Times New Roman"/>
          <w:szCs w:val="18"/>
        </w:rPr>
        <w:t>khoản</w:t>
      </w:r>
      <w:proofErr w:type="spellEnd"/>
      <w:r w:rsidR="00B53D1B">
        <w:rPr>
          <w:rFonts w:ascii="Times New Roman" w:hAnsi="Times New Roman"/>
          <w:szCs w:val="18"/>
        </w:rPr>
        <w:t xml:space="preserve"> </w:t>
      </w:r>
      <w:proofErr w:type="spellStart"/>
      <w:r w:rsidR="00B53D1B">
        <w:rPr>
          <w:rFonts w:ascii="Times New Roman" w:hAnsi="Times New Roman"/>
          <w:szCs w:val="18"/>
        </w:rPr>
        <w:t>cá</w:t>
      </w:r>
      <w:proofErr w:type="spellEnd"/>
      <w:r w:rsidR="00B53D1B">
        <w:rPr>
          <w:rFonts w:ascii="Times New Roman" w:hAnsi="Times New Roman"/>
          <w:szCs w:val="18"/>
        </w:rPr>
        <w:t xml:space="preserve"> </w:t>
      </w:r>
      <w:proofErr w:type="spellStart"/>
      <w:r w:rsidR="00B53D1B">
        <w:rPr>
          <w:rFonts w:ascii="Times New Roman" w:hAnsi="Times New Roman"/>
          <w:szCs w:val="18"/>
        </w:rPr>
        <w:t>nhân</w:t>
      </w:r>
      <w:proofErr w:type="spellEnd"/>
      <w:r w:rsidR="00B53D1B">
        <w:rPr>
          <w:rFonts w:ascii="Times New Roman" w:hAnsi="Times New Roman"/>
          <w:szCs w:val="18"/>
        </w:rPr>
        <w:t xml:space="preserve"> </w:t>
      </w:r>
      <w:proofErr w:type="spellStart"/>
      <w:r w:rsidR="00840E7B">
        <w:rPr>
          <w:rFonts w:ascii="Times New Roman" w:hAnsi="Times New Roman"/>
          <w:szCs w:val="18"/>
        </w:rPr>
        <w:t>của</w:t>
      </w:r>
      <w:proofErr w:type="spellEnd"/>
      <w:r w:rsidR="00840E7B">
        <w:rPr>
          <w:rFonts w:ascii="Times New Roman" w:hAnsi="Times New Roman"/>
          <w:szCs w:val="18"/>
        </w:rPr>
        <w:t xml:space="preserve"> </w:t>
      </w:r>
      <w:proofErr w:type="spellStart"/>
      <w:r w:rsidR="00840E7B">
        <w:rPr>
          <w:rFonts w:ascii="Times New Roman" w:hAnsi="Times New Roman"/>
          <w:szCs w:val="18"/>
        </w:rPr>
        <w:t>người</w:t>
      </w:r>
      <w:proofErr w:type="spellEnd"/>
      <w:r w:rsidR="00840E7B">
        <w:rPr>
          <w:rFonts w:ascii="Times New Roman" w:hAnsi="Times New Roman"/>
          <w:szCs w:val="18"/>
        </w:rPr>
        <w:t xml:space="preserve"> </w:t>
      </w:r>
      <w:proofErr w:type="spellStart"/>
      <w:r w:rsidR="00840E7B">
        <w:rPr>
          <w:rFonts w:ascii="Times New Roman" w:hAnsi="Times New Roman"/>
          <w:szCs w:val="18"/>
        </w:rPr>
        <w:t>thuộc</w:t>
      </w:r>
      <w:proofErr w:type="spellEnd"/>
      <w:r w:rsidR="00840E7B">
        <w:rPr>
          <w:rFonts w:ascii="Times New Roman" w:hAnsi="Times New Roman"/>
          <w:szCs w:val="18"/>
        </w:rPr>
        <w:t xml:space="preserve"> </w:t>
      </w:r>
      <w:proofErr w:type="spellStart"/>
      <w:r w:rsidR="00840E7B">
        <w:rPr>
          <w:rFonts w:ascii="Times New Roman" w:hAnsi="Times New Roman"/>
          <w:szCs w:val="18"/>
        </w:rPr>
        <w:t>cơ</w:t>
      </w:r>
      <w:proofErr w:type="spellEnd"/>
      <w:r w:rsidR="00840E7B">
        <w:rPr>
          <w:rFonts w:ascii="Times New Roman" w:hAnsi="Times New Roman"/>
          <w:szCs w:val="18"/>
        </w:rPr>
        <w:t xml:space="preserve"> </w:t>
      </w:r>
      <w:proofErr w:type="spellStart"/>
      <w:r w:rsidR="00840E7B">
        <w:rPr>
          <w:rFonts w:ascii="Times New Roman" w:hAnsi="Times New Roman"/>
          <w:szCs w:val="18"/>
        </w:rPr>
        <w:t>quan</w:t>
      </w:r>
      <w:proofErr w:type="spellEnd"/>
      <w:r w:rsidR="00840E7B">
        <w:rPr>
          <w:rFonts w:ascii="Times New Roman" w:hAnsi="Times New Roman"/>
          <w:szCs w:val="18"/>
        </w:rPr>
        <w:t xml:space="preserve"> </w:t>
      </w:r>
      <w:proofErr w:type="spellStart"/>
      <w:r w:rsidR="00840E7B">
        <w:rPr>
          <w:rFonts w:ascii="Times New Roman" w:hAnsi="Times New Roman"/>
          <w:szCs w:val="18"/>
        </w:rPr>
        <w:t>đăng</w:t>
      </w:r>
      <w:proofErr w:type="spellEnd"/>
      <w:r w:rsidR="00840E7B">
        <w:rPr>
          <w:rFonts w:ascii="Times New Roman" w:hAnsi="Times New Roman"/>
          <w:szCs w:val="18"/>
        </w:rPr>
        <w:t xml:space="preserve"> </w:t>
      </w:r>
      <w:proofErr w:type="spellStart"/>
      <w:r w:rsidR="00840E7B">
        <w:rPr>
          <w:rFonts w:ascii="Times New Roman" w:hAnsi="Times New Roman"/>
          <w:szCs w:val="18"/>
        </w:rPr>
        <w:t>ký</w:t>
      </w:r>
      <w:proofErr w:type="spellEnd"/>
      <w:r w:rsidR="00840E7B">
        <w:rPr>
          <w:rFonts w:ascii="Times New Roman" w:hAnsi="Times New Roman"/>
          <w:szCs w:val="18"/>
        </w:rPr>
        <w:t xml:space="preserve"> </w:t>
      </w:r>
      <w:proofErr w:type="spellStart"/>
      <w:r w:rsidR="00840E7B">
        <w:rPr>
          <w:rFonts w:ascii="Times New Roman" w:hAnsi="Times New Roman"/>
          <w:szCs w:val="18"/>
        </w:rPr>
        <w:t>hoặc</w:t>
      </w:r>
      <w:proofErr w:type="spellEnd"/>
      <w:r w:rsidR="00840E7B">
        <w:rPr>
          <w:rFonts w:ascii="Times New Roman" w:hAnsi="Times New Roman"/>
          <w:szCs w:val="18"/>
        </w:rPr>
        <w:t xml:space="preserve"> </w:t>
      </w:r>
      <w:proofErr w:type="spellStart"/>
      <w:r w:rsidR="00840E7B">
        <w:rPr>
          <w:rFonts w:ascii="Times New Roman" w:hAnsi="Times New Roman"/>
          <w:szCs w:val="18"/>
        </w:rPr>
        <w:t>người</w:t>
      </w:r>
      <w:proofErr w:type="spellEnd"/>
      <w:r w:rsidR="00840E7B">
        <w:rPr>
          <w:rFonts w:ascii="Times New Roman" w:hAnsi="Times New Roman"/>
          <w:szCs w:val="18"/>
        </w:rPr>
        <w:t xml:space="preserve"> </w:t>
      </w:r>
      <w:proofErr w:type="spellStart"/>
      <w:r w:rsidR="00840E7B">
        <w:rPr>
          <w:rFonts w:ascii="Times New Roman" w:hAnsi="Times New Roman"/>
          <w:szCs w:val="18"/>
        </w:rPr>
        <w:t>có</w:t>
      </w:r>
      <w:proofErr w:type="spellEnd"/>
      <w:r w:rsidR="00840E7B">
        <w:rPr>
          <w:rFonts w:ascii="Times New Roman" w:hAnsi="Times New Roman"/>
          <w:szCs w:val="18"/>
        </w:rPr>
        <w:t xml:space="preserve"> </w:t>
      </w:r>
      <w:proofErr w:type="spellStart"/>
      <w:r w:rsidR="00840E7B">
        <w:rPr>
          <w:rFonts w:ascii="Times New Roman" w:hAnsi="Times New Roman"/>
          <w:szCs w:val="18"/>
        </w:rPr>
        <w:t>liên</w:t>
      </w:r>
      <w:proofErr w:type="spellEnd"/>
      <w:r w:rsidR="00840E7B">
        <w:rPr>
          <w:rFonts w:ascii="Times New Roman" w:hAnsi="Times New Roman"/>
          <w:szCs w:val="18"/>
        </w:rPr>
        <w:t xml:space="preserve"> </w:t>
      </w:r>
      <w:proofErr w:type="spellStart"/>
      <w:r w:rsidR="00840E7B">
        <w:rPr>
          <w:rFonts w:ascii="Times New Roman" w:hAnsi="Times New Roman"/>
          <w:szCs w:val="18"/>
        </w:rPr>
        <w:t>quan</w:t>
      </w:r>
      <w:proofErr w:type="spellEnd"/>
      <w:r w:rsidR="00840E7B">
        <w:rPr>
          <w:rFonts w:ascii="Times New Roman" w:hAnsi="Times New Roman"/>
          <w:szCs w:val="18"/>
        </w:rPr>
        <w:t xml:space="preserve"> </w:t>
      </w:r>
      <w:proofErr w:type="spellStart"/>
      <w:r w:rsidR="00840E7B">
        <w:rPr>
          <w:rFonts w:ascii="Times New Roman" w:hAnsi="Times New Roman"/>
          <w:szCs w:val="18"/>
        </w:rPr>
        <w:t>thì</w:t>
      </w:r>
      <w:proofErr w:type="spellEnd"/>
      <w:r w:rsidR="00840E7B">
        <w:rPr>
          <w:rFonts w:ascii="Times New Roman" w:hAnsi="Times New Roman"/>
          <w:szCs w:val="18"/>
        </w:rPr>
        <w:t xml:space="preserve"> </w:t>
      </w:r>
      <w:proofErr w:type="spellStart"/>
      <w:r w:rsidR="00840E7B">
        <w:rPr>
          <w:rFonts w:ascii="Times New Roman" w:hAnsi="Times New Roman"/>
          <w:szCs w:val="18"/>
        </w:rPr>
        <w:t>không</w:t>
      </w:r>
      <w:proofErr w:type="spellEnd"/>
      <w:r w:rsidR="00840E7B">
        <w:rPr>
          <w:rFonts w:ascii="Times New Roman" w:hAnsi="Times New Roman"/>
          <w:szCs w:val="18"/>
        </w:rPr>
        <w:t xml:space="preserve"> </w:t>
      </w:r>
      <w:proofErr w:type="spellStart"/>
      <w:r w:rsidR="00840E7B">
        <w:rPr>
          <w:rFonts w:ascii="Times New Roman" w:hAnsi="Times New Roman"/>
          <w:szCs w:val="18"/>
        </w:rPr>
        <w:t>nhất</w:t>
      </w:r>
      <w:proofErr w:type="spellEnd"/>
      <w:r w:rsidR="00840E7B">
        <w:rPr>
          <w:rFonts w:ascii="Times New Roman" w:hAnsi="Times New Roman"/>
          <w:szCs w:val="18"/>
        </w:rPr>
        <w:t xml:space="preserve"> </w:t>
      </w:r>
      <w:proofErr w:type="spellStart"/>
      <w:r w:rsidR="00840E7B">
        <w:rPr>
          <w:rFonts w:ascii="Times New Roman" w:hAnsi="Times New Roman"/>
          <w:szCs w:val="18"/>
        </w:rPr>
        <w:t>thiết</w:t>
      </w:r>
      <w:proofErr w:type="spellEnd"/>
      <w:r w:rsidR="00840E7B">
        <w:rPr>
          <w:rFonts w:ascii="Times New Roman" w:hAnsi="Times New Roman"/>
          <w:szCs w:val="18"/>
        </w:rPr>
        <w:t xml:space="preserve"> </w:t>
      </w:r>
      <w:proofErr w:type="spellStart"/>
      <w:r w:rsidR="00840E7B">
        <w:rPr>
          <w:rFonts w:ascii="Times New Roman" w:hAnsi="Times New Roman"/>
          <w:szCs w:val="18"/>
        </w:rPr>
        <w:t>phải</w:t>
      </w:r>
      <w:proofErr w:type="spellEnd"/>
      <w:r w:rsidR="00840E7B">
        <w:rPr>
          <w:rFonts w:ascii="Times New Roman" w:hAnsi="Times New Roman"/>
          <w:szCs w:val="18"/>
        </w:rPr>
        <w:t xml:space="preserve"> </w:t>
      </w:r>
      <w:proofErr w:type="spellStart"/>
      <w:r w:rsidR="00840E7B">
        <w:rPr>
          <w:rFonts w:ascii="Times New Roman" w:hAnsi="Times New Roman"/>
          <w:szCs w:val="18"/>
        </w:rPr>
        <w:t>áp</w:t>
      </w:r>
      <w:proofErr w:type="spellEnd"/>
      <w:r w:rsidR="00840E7B">
        <w:rPr>
          <w:rFonts w:ascii="Times New Roman" w:hAnsi="Times New Roman"/>
          <w:szCs w:val="18"/>
        </w:rPr>
        <w:t xml:space="preserve"> </w:t>
      </w:r>
      <w:proofErr w:type="spellStart"/>
      <w:r w:rsidR="00840E7B">
        <w:rPr>
          <w:rFonts w:ascii="Times New Roman" w:hAnsi="Times New Roman"/>
          <w:szCs w:val="18"/>
        </w:rPr>
        <w:t>dụng</w:t>
      </w:r>
      <w:proofErr w:type="spellEnd"/>
      <w:r w:rsidR="00840E7B">
        <w:rPr>
          <w:rFonts w:ascii="Times New Roman" w:hAnsi="Times New Roman"/>
          <w:szCs w:val="18"/>
        </w:rPr>
        <w:t xml:space="preserve"> </w:t>
      </w:r>
      <w:proofErr w:type="spellStart"/>
      <w:r w:rsidR="00840E7B">
        <w:rPr>
          <w:rFonts w:ascii="Times New Roman" w:hAnsi="Times New Roman"/>
          <w:szCs w:val="18"/>
        </w:rPr>
        <w:t>quy</w:t>
      </w:r>
      <w:proofErr w:type="spellEnd"/>
      <w:r w:rsidR="00840E7B">
        <w:rPr>
          <w:rFonts w:ascii="Times New Roman" w:hAnsi="Times New Roman"/>
          <w:szCs w:val="18"/>
        </w:rPr>
        <w:t xml:space="preserve"> </w:t>
      </w:r>
      <w:proofErr w:type="spellStart"/>
      <w:r w:rsidR="00840E7B">
        <w:rPr>
          <w:rFonts w:ascii="Times New Roman" w:hAnsi="Times New Roman"/>
          <w:szCs w:val="18"/>
        </w:rPr>
        <w:t>định</w:t>
      </w:r>
      <w:proofErr w:type="spellEnd"/>
      <w:r w:rsidR="00840E7B">
        <w:rPr>
          <w:rFonts w:ascii="Times New Roman" w:hAnsi="Times New Roman"/>
          <w:szCs w:val="18"/>
        </w:rPr>
        <w:t xml:space="preserve"> </w:t>
      </w:r>
      <w:proofErr w:type="spellStart"/>
      <w:r w:rsidR="00840E7B">
        <w:rPr>
          <w:rFonts w:ascii="Times New Roman" w:hAnsi="Times New Roman"/>
          <w:szCs w:val="18"/>
        </w:rPr>
        <w:t>này</w:t>
      </w:r>
      <w:proofErr w:type="spellEnd"/>
      <w:r w:rsidR="00840E7B">
        <w:rPr>
          <w:rFonts w:ascii="Times New Roman" w:hAnsi="Times New Roman"/>
          <w:szCs w:val="18"/>
        </w:rPr>
        <w:t xml:space="preserve">. </w:t>
      </w:r>
      <w:proofErr w:type="spellStart"/>
      <w:r w:rsidR="00840E7B">
        <w:rPr>
          <w:rFonts w:ascii="Times New Roman" w:hAnsi="Times New Roman"/>
          <w:szCs w:val="18"/>
        </w:rPr>
        <w:t>Những</w:t>
      </w:r>
      <w:proofErr w:type="spellEnd"/>
      <w:r w:rsidR="00840E7B">
        <w:rPr>
          <w:rFonts w:ascii="Times New Roman" w:hAnsi="Times New Roman"/>
          <w:szCs w:val="18"/>
        </w:rPr>
        <w:t xml:space="preserve"> </w:t>
      </w:r>
      <w:proofErr w:type="spellStart"/>
      <w:r w:rsidR="00840E7B">
        <w:rPr>
          <w:rFonts w:ascii="Times New Roman" w:hAnsi="Times New Roman"/>
          <w:szCs w:val="18"/>
        </w:rPr>
        <w:t>câu</w:t>
      </w:r>
      <w:proofErr w:type="spellEnd"/>
      <w:r w:rsidR="00840E7B">
        <w:rPr>
          <w:rFonts w:ascii="Times New Roman" w:hAnsi="Times New Roman"/>
          <w:szCs w:val="18"/>
        </w:rPr>
        <w:t xml:space="preserve"> </w:t>
      </w:r>
      <w:proofErr w:type="spellStart"/>
      <w:r w:rsidR="00840E7B">
        <w:rPr>
          <w:rFonts w:ascii="Times New Roman" w:hAnsi="Times New Roman"/>
          <w:szCs w:val="18"/>
        </w:rPr>
        <w:t>hỏ</w:t>
      </w:r>
      <w:r w:rsidR="00261E1B">
        <w:rPr>
          <w:rFonts w:ascii="Times New Roman" w:hAnsi="Times New Roman"/>
          <w:szCs w:val="18"/>
        </w:rPr>
        <w:t>i</w:t>
      </w:r>
      <w:proofErr w:type="spellEnd"/>
      <w:r w:rsidR="00261E1B">
        <w:rPr>
          <w:rFonts w:ascii="Times New Roman" w:hAnsi="Times New Roman"/>
          <w:szCs w:val="18"/>
        </w:rPr>
        <w:t xml:space="preserve"> </w:t>
      </w:r>
      <w:proofErr w:type="spellStart"/>
      <w:r w:rsidR="00261E1B">
        <w:rPr>
          <w:rFonts w:ascii="Times New Roman" w:hAnsi="Times New Roman"/>
          <w:szCs w:val="18"/>
        </w:rPr>
        <w:t>trên</w:t>
      </w:r>
      <w:proofErr w:type="spellEnd"/>
      <w:r w:rsidR="00261E1B">
        <w:rPr>
          <w:rFonts w:ascii="Times New Roman" w:hAnsi="Times New Roman"/>
          <w:szCs w:val="18"/>
        </w:rPr>
        <w:t xml:space="preserve"> </w:t>
      </w:r>
      <w:proofErr w:type="spellStart"/>
      <w:r w:rsidR="00261E1B">
        <w:rPr>
          <w:rFonts w:ascii="Times New Roman" w:hAnsi="Times New Roman"/>
          <w:szCs w:val="18"/>
        </w:rPr>
        <w:t>là</w:t>
      </w:r>
      <w:proofErr w:type="spellEnd"/>
      <w:r w:rsidR="00261E1B">
        <w:rPr>
          <w:rFonts w:ascii="Times New Roman" w:hAnsi="Times New Roman"/>
          <w:szCs w:val="18"/>
        </w:rPr>
        <w:t xml:space="preserve"> </w:t>
      </w:r>
      <w:proofErr w:type="spellStart"/>
      <w:r w:rsidR="00261E1B">
        <w:rPr>
          <w:rFonts w:ascii="Times New Roman" w:hAnsi="Times New Roman"/>
          <w:szCs w:val="18"/>
        </w:rPr>
        <w:t>cần</w:t>
      </w:r>
      <w:proofErr w:type="spellEnd"/>
      <w:r w:rsidR="00261E1B">
        <w:rPr>
          <w:rFonts w:ascii="Times New Roman" w:hAnsi="Times New Roman"/>
          <w:szCs w:val="18"/>
        </w:rPr>
        <w:t xml:space="preserve"> </w:t>
      </w:r>
      <w:proofErr w:type="spellStart"/>
      <w:r w:rsidR="00261E1B">
        <w:rPr>
          <w:rFonts w:ascii="Times New Roman" w:hAnsi="Times New Roman"/>
          <w:szCs w:val="18"/>
        </w:rPr>
        <w:t>thiết</w:t>
      </w:r>
      <w:proofErr w:type="spellEnd"/>
      <w:r w:rsidR="00261E1B">
        <w:rPr>
          <w:rFonts w:ascii="Times New Roman" w:hAnsi="Times New Roman"/>
          <w:szCs w:val="18"/>
        </w:rPr>
        <w:t xml:space="preserve"> </w:t>
      </w:r>
      <w:proofErr w:type="spellStart"/>
      <w:r w:rsidR="00261E1B">
        <w:rPr>
          <w:rFonts w:ascii="Times New Roman" w:hAnsi="Times New Roman"/>
          <w:szCs w:val="18"/>
        </w:rPr>
        <w:t>để</w:t>
      </w:r>
      <w:proofErr w:type="spellEnd"/>
      <w:r w:rsidR="00261E1B">
        <w:rPr>
          <w:rFonts w:ascii="Times New Roman" w:hAnsi="Times New Roman"/>
          <w:szCs w:val="18"/>
        </w:rPr>
        <w:t xml:space="preserve"> </w:t>
      </w:r>
      <w:proofErr w:type="spellStart"/>
      <w:r w:rsidR="00261E1B">
        <w:rPr>
          <w:rFonts w:ascii="Times New Roman" w:hAnsi="Times New Roman"/>
          <w:szCs w:val="18"/>
        </w:rPr>
        <w:t>quyết</w:t>
      </w:r>
      <w:proofErr w:type="spellEnd"/>
      <w:r w:rsidR="00261E1B">
        <w:rPr>
          <w:rFonts w:ascii="Times New Roman" w:hAnsi="Times New Roman"/>
          <w:szCs w:val="18"/>
        </w:rPr>
        <w:t xml:space="preserve"> </w:t>
      </w:r>
      <w:proofErr w:type="spellStart"/>
      <w:r w:rsidR="00261E1B">
        <w:rPr>
          <w:rFonts w:ascii="Times New Roman" w:hAnsi="Times New Roman"/>
          <w:szCs w:val="18"/>
        </w:rPr>
        <w:t>định</w:t>
      </w:r>
      <w:proofErr w:type="spellEnd"/>
      <w:r w:rsidR="00261E1B">
        <w:rPr>
          <w:rFonts w:ascii="Times New Roman" w:hAnsi="Times New Roman"/>
          <w:szCs w:val="18"/>
        </w:rPr>
        <w:t xml:space="preserve"> </w:t>
      </w:r>
      <w:proofErr w:type="spellStart"/>
      <w:r w:rsidR="00FF3E51">
        <w:rPr>
          <w:rFonts w:ascii="Times New Roman" w:hAnsi="Times New Roman"/>
          <w:szCs w:val="18"/>
        </w:rPr>
        <w:t>khả</w:t>
      </w:r>
      <w:proofErr w:type="spellEnd"/>
      <w:r w:rsidR="00FF3E51">
        <w:rPr>
          <w:rFonts w:ascii="Times New Roman" w:hAnsi="Times New Roman"/>
          <w:szCs w:val="18"/>
        </w:rPr>
        <w:t xml:space="preserve"> </w:t>
      </w:r>
      <w:proofErr w:type="spellStart"/>
      <w:r w:rsidR="00FF3E51">
        <w:rPr>
          <w:rFonts w:ascii="Times New Roman" w:hAnsi="Times New Roman"/>
          <w:szCs w:val="18"/>
        </w:rPr>
        <w:t>năng</w:t>
      </w:r>
      <w:proofErr w:type="spellEnd"/>
      <w:r w:rsidR="00FF3E51">
        <w:rPr>
          <w:rFonts w:ascii="Times New Roman" w:hAnsi="Times New Roman"/>
          <w:szCs w:val="18"/>
        </w:rPr>
        <w:t xml:space="preserve"> </w:t>
      </w:r>
      <w:proofErr w:type="spellStart"/>
      <w:r w:rsidR="00FF3E51">
        <w:rPr>
          <w:rFonts w:ascii="Times New Roman" w:hAnsi="Times New Roman"/>
          <w:szCs w:val="18"/>
        </w:rPr>
        <w:t>gửi</w:t>
      </w:r>
      <w:proofErr w:type="spellEnd"/>
      <w:r w:rsidR="00FF3E51">
        <w:rPr>
          <w:rFonts w:ascii="Times New Roman" w:hAnsi="Times New Roman"/>
          <w:szCs w:val="18"/>
        </w:rPr>
        <w:t xml:space="preserve"> </w:t>
      </w:r>
      <w:proofErr w:type="spellStart"/>
      <w:r w:rsidR="00FF3E51">
        <w:rPr>
          <w:rFonts w:ascii="Times New Roman" w:hAnsi="Times New Roman"/>
          <w:szCs w:val="18"/>
        </w:rPr>
        <w:t>tiền</w:t>
      </w:r>
      <w:proofErr w:type="spellEnd"/>
      <w:r w:rsidR="00FF3E51">
        <w:rPr>
          <w:rFonts w:ascii="Times New Roman" w:hAnsi="Times New Roman"/>
          <w:szCs w:val="18"/>
        </w:rPr>
        <w:t xml:space="preserve"> </w:t>
      </w:r>
      <w:proofErr w:type="spellStart"/>
      <w:r w:rsidR="00FF3E51">
        <w:rPr>
          <w:rFonts w:ascii="Times New Roman" w:hAnsi="Times New Roman"/>
          <w:szCs w:val="18"/>
        </w:rPr>
        <w:t>tài</w:t>
      </w:r>
      <w:proofErr w:type="spellEnd"/>
      <w:r w:rsidR="00FF3E51">
        <w:rPr>
          <w:rFonts w:ascii="Times New Roman" w:hAnsi="Times New Roman"/>
          <w:szCs w:val="18"/>
        </w:rPr>
        <w:t xml:space="preserve"> </w:t>
      </w:r>
      <w:proofErr w:type="spellStart"/>
      <w:r w:rsidR="00FF3E51">
        <w:rPr>
          <w:rFonts w:ascii="Times New Roman" w:hAnsi="Times New Roman"/>
          <w:szCs w:val="18"/>
        </w:rPr>
        <w:t>trợ</w:t>
      </w:r>
      <w:proofErr w:type="spellEnd"/>
      <w:r w:rsidR="00FF3E51">
        <w:rPr>
          <w:rFonts w:ascii="Times New Roman" w:hAnsi="Times New Roman"/>
          <w:szCs w:val="18"/>
        </w:rPr>
        <w:t xml:space="preserve"> </w:t>
      </w:r>
      <w:proofErr w:type="spellStart"/>
      <w:r w:rsidR="00FF3E51">
        <w:rPr>
          <w:rFonts w:ascii="Times New Roman" w:hAnsi="Times New Roman"/>
          <w:szCs w:val="18"/>
        </w:rPr>
        <w:t>và</w:t>
      </w:r>
      <w:proofErr w:type="spellEnd"/>
      <w:r w:rsidR="00FF3E51">
        <w:rPr>
          <w:rFonts w:ascii="Times New Roman" w:hAnsi="Times New Roman"/>
          <w:szCs w:val="18"/>
        </w:rPr>
        <w:t xml:space="preserve"> </w:t>
      </w:r>
      <w:proofErr w:type="spellStart"/>
      <w:r w:rsidR="00FF3E51">
        <w:rPr>
          <w:rFonts w:ascii="Times New Roman" w:hAnsi="Times New Roman"/>
          <w:szCs w:val="18"/>
        </w:rPr>
        <w:t>có</w:t>
      </w:r>
      <w:proofErr w:type="spellEnd"/>
      <w:r w:rsidR="00FF3E51">
        <w:rPr>
          <w:rFonts w:ascii="Times New Roman" w:hAnsi="Times New Roman"/>
          <w:szCs w:val="18"/>
        </w:rPr>
        <w:t xml:space="preserve"> </w:t>
      </w:r>
      <w:proofErr w:type="spellStart"/>
      <w:r w:rsidR="00FF3E51">
        <w:rPr>
          <w:rFonts w:ascii="Times New Roman" w:hAnsi="Times New Roman"/>
          <w:szCs w:val="18"/>
        </w:rPr>
        <w:t>thông</w:t>
      </w:r>
      <w:proofErr w:type="spellEnd"/>
      <w:r w:rsidR="00FF3E51">
        <w:rPr>
          <w:rFonts w:ascii="Times New Roman" w:hAnsi="Times New Roman"/>
          <w:szCs w:val="18"/>
        </w:rPr>
        <w:t xml:space="preserve"> qua </w:t>
      </w:r>
      <w:proofErr w:type="spellStart"/>
      <w:r w:rsidR="00FF3E51">
        <w:rPr>
          <w:rFonts w:ascii="Times New Roman" w:hAnsi="Times New Roman"/>
          <w:szCs w:val="18"/>
        </w:rPr>
        <w:t>việc</w:t>
      </w:r>
      <w:proofErr w:type="spellEnd"/>
      <w:r w:rsidR="00FF3E51">
        <w:rPr>
          <w:rFonts w:ascii="Times New Roman" w:hAnsi="Times New Roman"/>
          <w:szCs w:val="18"/>
        </w:rPr>
        <w:t xml:space="preserve"> </w:t>
      </w:r>
      <w:proofErr w:type="spellStart"/>
      <w:r w:rsidR="00FF3E51">
        <w:rPr>
          <w:rFonts w:ascii="Times New Roman" w:hAnsi="Times New Roman"/>
          <w:szCs w:val="18"/>
        </w:rPr>
        <w:t>cấp</w:t>
      </w:r>
      <w:proofErr w:type="spellEnd"/>
      <w:r w:rsidR="00FF3E51">
        <w:rPr>
          <w:rFonts w:ascii="Times New Roman" w:hAnsi="Times New Roman"/>
          <w:szCs w:val="18"/>
        </w:rPr>
        <w:t xml:space="preserve"> </w:t>
      </w:r>
      <w:proofErr w:type="spellStart"/>
      <w:r w:rsidR="00FF3E51">
        <w:rPr>
          <w:rFonts w:ascii="Times New Roman" w:hAnsi="Times New Roman"/>
          <w:szCs w:val="18"/>
        </w:rPr>
        <w:t>tài</w:t>
      </w:r>
      <w:proofErr w:type="spellEnd"/>
      <w:r w:rsidR="00FF3E51">
        <w:rPr>
          <w:rFonts w:ascii="Times New Roman" w:hAnsi="Times New Roman"/>
          <w:szCs w:val="18"/>
        </w:rPr>
        <w:t xml:space="preserve"> </w:t>
      </w:r>
      <w:proofErr w:type="spellStart"/>
      <w:r w:rsidR="00FF3E51">
        <w:rPr>
          <w:rFonts w:ascii="Times New Roman" w:hAnsi="Times New Roman"/>
          <w:szCs w:val="18"/>
        </w:rPr>
        <w:t>trợ</w:t>
      </w:r>
      <w:proofErr w:type="spellEnd"/>
      <w:r w:rsidR="00FF3E51">
        <w:rPr>
          <w:rFonts w:ascii="Times New Roman" w:hAnsi="Times New Roman"/>
          <w:szCs w:val="18"/>
        </w:rPr>
        <w:t xml:space="preserve"> hay </w:t>
      </w:r>
      <w:proofErr w:type="spellStart"/>
      <w:r w:rsidR="00FF3E51">
        <w:rPr>
          <w:rFonts w:ascii="Times New Roman" w:hAnsi="Times New Roman"/>
          <w:szCs w:val="18"/>
        </w:rPr>
        <w:t>không</w:t>
      </w:r>
      <w:proofErr w:type="spellEnd"/>
      <w:r w:rsidR="00FF3E51">
        <w:rPr>
          <w:rFonts w:ascii="Times New Roman" w:hAnsi="Times New Roman"/>
          <w:szCs w:val="18"/>
        </w:rPr>
        <w:t xml:space="preserve">. </w:t>
      </w:r>
      <w:r w:rsidRPr="00FF3E51" w:rsidR="00261E1B">
        <w:rPr>
          <w:rFonts w:ascii="Times New Roman" w:hAnsi="Times New Roman"/>
          <w:szCs w:val="18"/>
          <w:u w:val="single"/>
          <w:lang w:val="vi-VN"/>
        </w:rPr>
        <w:t xml:space="preserve">Nếu không trả lời, </w:t>
      </w:r>
      <w:proofErr w:type="spellStart"/>
      <w:r w:rsidRPr="00FF3E51" w:rsidR="00FF3E51">
        <w:rPr>
          <w:rFonts w:ascii="Times New Roman" w:hAnsi="Times New Roman"/>
          <w:szCs w:val="18"/>
          <w:u w:val="single"/>
        </w:rPr>
        <w:t>hồ</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sơ</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đăng</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ký</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sẽ</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không</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được</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chấp</w:t>
      </w:r>
      <w:proofErr w:type="spellEnd"/>
      <w:r w:rsidRPr="00FF3E51" w:rsidR="00FF3E51">
        <w:rPr>
          <w:rFonts w:ascii="Times New Roman" w:hAnsi="Times New Roman"/>
          <w:szCs w:val="18"/>
          <w:u w:val="single"/>
        </w:rPr>
        <w:t xml:space="preserve"> </w:t>
      </w:r>
      <w:proofErr w:type="spellStart"/>
      <w:r w:rsidRPr="00FF3E51" w:rsidR="00FF3E51">
        <w:rPr>
          <w:rFonts w:ascii="Times New Roman" w:hAnsi="Times New Roman"/>
          <w:szCs w:val="18"/>
          <w:u w:val="single"/>
        </w:rPr>
        <w:t>nhận</w:t>
      </w:r>
      <w:proofErr w:type="spellEnd"/>
      <w:r w:rsidRPr="00FF3E51" w:rsidR="00FF3E51">
        <w:rPr>
          <w:rFonts w:ascii="Times New Roman" w:hAnsi="Times New Roman"/>
          <w:szCs w:val="18"/>
          <w:u w:val="single"/>
        </w:rPr>
        <w:t>.</w:t>
      </w:r>
    </w:p>
    <w:p w:rsidRPr="00B6352B" w:rsidR="00F71A5C" w:rsidP="00F71A5C" w:rsidRDefault="00F71A5C" w14:paraId="609B4C12" w14:textId="77777777">
      <w:pPr>
        <w:rPr>
          <w:rFonts w:ascii="Times New Roman" w:hAnsi="Times New Roman"/>
          <w:szCs w:val="18"/>
        </w:rPr>
      </w:pPr>
      <w:r w:rsidRPr="00B6352B">
        <w:rPr>
          <w:rFonts w:ascii="Times New Roman" w:hAnsi="Times New Roman"/>
          <w:szCs w:val="18"/>
        </w:rPr>
        <w:t>(3)</w:t>
      </w:r>
      <w:r w:rsidR="00E7780F">
        <w:rPr>
          <w:rFonts w:ascii="Times New Roman" w:hAnsi="Times New Roman"/>
          <w:szCs w:val="18"/>
        </w:rPr>
        <w:t xml:space="preserve"> </w:t>
      </w:r>
      <w:r w:rsidRPr="00B6352B">
        <w:rPr>
          <w:rFonts w:ascii="Times New Roman" w:hAnsi="Times New Roman"/>
          <w:szCs w:val="18"/>
        </w:rPr>
        <w:t>口座情報</w:t>
      </w:r>
      <w:r w:rsidRPr="00B6352B">
        <w:rPr>
          <w:rFonts w:ascii="Times New Roman" w:hAnsi="Times New Roman"/>
          <w:szCs w:val="18"/>
        </w:rPr>
        <w:t xml:space="preserve"> </w:t>
      </w:r>
      <w:proofErr w:type="spellStart"/>
      <w:r w:rsidR="001E57C4">
        <w:rPr>
          <w:rFonts w:ascii="Times New Roman" w:hAnsi="Times New Roman"/>
          <w:szCs w:val="18"/>
        </w:rPr>
        <w:t>Tài</w:t>
      </w:r>
      <w:proofErr w:type="spellEnd"/>
      <w:r w:rsidR="001E57C4">
        <w:rPr>
          <w:rFonts w:ascii="Times New Roman" w:hAnsi="Times New Roman"/>
          <w:szCs w:val="18"/>
        </w:rPr>
        <w:t xml:space="preserve"> </w:t>
      </w:r>
      <w:proofErr w:type="spellStart"/>
      <w:r w:rsidR="001E57C4">
        <w:rPr>
          <w:rFonts w:ascii="Times New Roman" w:hAnsi="Times New Roman"/>
          <w:szCs w:val="18"/>
        </w:rPr>
        <w:t>khoản</w:t>
      </w:r>
      <w:proofErr w:type="spellEnd"/>
      <w:r w:rsidR="001E57C4">
        <w:rPr>
          <w:rFonts w:ascii="Times New Roman" w:hAnsi="Times New Roman"/>
          <w:szCs w:val="18"/>
        </w:rPr>
        <w:t xml:space="preserve"> </w:t>
      </w:r>
      <w:proofErr w:type="spellStart"/>
      <w:r w:rsidR="001E57C4">
        <w:rPr>
          <w:rFonts w:ascii="Times New Roman" w:hAnsi="Times New Roman"/>
          <w:szCs w:val="18"/>
        </w:rPr>
        <w:t>ngân</w:t>
      </w:r>
      <w:proofErr w:type="spellEnd"/>
      <w:r w:rsidR="001E57C4">
        <w:rPr>
          <w:rFonts w:ascii="Times New Roman" w:hAnsi="Times New Roman"/>
          <w:szCs w:val="18"/>
        </w:rPr>
        <w:t xml:space="preserve"> </w:t>
      </w:r>
      <w:proofErr w:type="spellStart"/>
      <w:r w:rsidR="001E57C4">
        <w:rPr>
          <w:rFonts w:ascii="Times New Roman" w:hAnsi="Times New Roman"/>
          <w:szCs w:val="18"/>
        </w:rPr>
        <w:t>hàng</w:t>
      </w:r>
      <w:proofErr w:type="spellEnd"/>
    </w:p>
    <w:tbl>
      <w:tblPr>
        <w:tblW w:w="0" w:type="auto"/>
        <w:tblInd w:w="9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left w:w="99" w:type="dxa"/>
          <w:right w:w="99" w:type="dxa"/>
        </w:tblCellMar>
        <w:tblLook w:val="0000" w:firstRow="0" w:lastRow="0" w:firstColumn="0" w:lastColumn="0" w:noHBand="0" w:noVBand="0"/>
      </w:tblPr>
      <w:tblGrid>
        <w:gridCol w:w="1629"/>
        <w:gridCol w:w="7895"/>
      </w:tblGrid>
      <w:tr w:rsidRPr="00B6352B" w:rsidR="00F71A5C" w:rsidTr="00B2366B" w14:paraId="3663E275" w14:textId="77777777">
        <w:trPr>
          <w:trHeight w:val="531"/>
        </w:trPr>
        <w:tc>
          <w:tcPr>
            <w:tcW w:w="1701" w:type="dxa"/>
            <w:shd w:val="clear" w:color="auto" w:fill="FFFF99"/>
          </w:tcPr>
          <w:p w:rsidRPr="00B6352B" w:rsidR="00F71A5C" w:rsidP="00F71A5C" w:rsidRDefault="00F71A5C" w14:paraId="40C24AEC" w14:textId="77777777">
            <w:pPr>
              <w:rPr>
                <w:rFonts w:ascii="Times New Roman" w:hAnsi="Times New Roman"/>
                <w:szCs w:val="18"/>
              </w:rPr>
            </w:pPr>
            <w:r w:rsidRPr="00B6352B">
              <w:rPr>
                <w:rFonts w:ascii="Times New Roman" w:hAnsi="Times New Roman"/>
                <w:szCs w:val="18"/>
              </w:rPr>
              <w:t>銀行名</w:t>
            </w:r>
            <w:r w:rsidRPr="00B6352B" w:rsidR="00D42455">
              <w:rPr>
                <w:rFonts w:ascii="Times New Roman" w:hAnsi="Times New Roman"/>
                <w:szCs w:val="18"/>
              </w:rPr>
              <w:t>（ベトナム語名）</w:t>
            </w:r>
          </w:p>
          <w:p w:rsidRPr="00B6352B" w:rsidR="00F71A5C" w:rsidP="00F71A5C" w:rsidRDefault="00F73AD0" w14:paraId="78C1074A" w14:textId="77777777">
            <w:pPr>
              <w:rPr>
                <w:rFonts w:ascii="Times New Roman" w:hAnsi="Times New Roman"/>
                <w:szCs w:val="18"/>
              </w:rPr>
            </w:pPr>
            <w:proofErr w:type="spellStart"/>
            <w:r>
              <w:rPr>
                <w:rFonts w:ascii="Times New Roman" w:hAnsi="Times New Roman"/>
                <w:szCs w:val="18"/>
              </w:rPr>
              <w:t>Tên</w:t>
            </w:r>
            <w:proofErr w:type="spellEnd"/>
            <w:r>
              <w:rPr>
                <w:rFonts w:ascii="Times New Roman" w:hAnsi="Times New Roman"/>
                <w:szCs w:val="18"/>
              </w:rPr>
              <w:t xml:space="preserve"> </w:t>
            </w:r>
            <w:proofErr w:type="spellStart"/>
            <w:r>
              <w:rPr>
                <w:rFonts w:ascii="Times New Roman" w:hAnsi="Times New Roman"/>
                <w:szCs w:val="18"/>
              </w:rPr>
              <w:t>ngân</w:t>
            </w:r>
            <w:proofErr w:type="spellEnd"/>
            <w:r>
              <w:rPr>
                <w:rFonts w:ascii="Times New Roman" w:hAnsi="Times New Roman"/>
                <w:szCs w:val="18"/>
              </w:rPr>
              <w:t xml:space="preserve"> </w:t>
            </w:r>
            <w:proofErr w:type="spellStart"/>
            <w:r>
              <w:rPr>
                <w:rFonts w:ascii="Times New Roman" w:hAnsi="Times New Roman"/>
                <w:szCs w:val="18"/>
              </w:rPr>
              <w:t>hàng</w:t>
            </w:r>
            <w:proofErr w:type="spellEnd"/>
            <w:r>
              <w:rPr>
                <w:rFonts w:ascii="Times New Roman" w:hAnsi="Times New Roman"/>
                <w:szCs w:val="18"/>
              </w:rPr>
              <w:t xml:space="preserve"> (</w:t>
            </w:r>
            <w:proofErr w:type="spellStart"/>
            <w:r>
              <w:rPr>
                <w:rFonts w:ascii="Times New Roman" w:hAnsi="Times New Roman"/>
                <w:szCs w:val="18"/>
              </w:rPr>
              <w:t>tiếng</w:t>
            </w:r>
            <w:proofErr w:type="spellEnd"/>
            <w:r>
              <w:rPr>
                <w:rFonts w:ascii="Times New Roman" w:hAnsi="Times New Roman"/>
                <w:szCs w:val="18"/>
              </w:rPr>
              <w:t xml:space="preserve"> </w:t>
            </w:r>
            <w:proofErr w:type="spellStart"/>
            <w:r>
              <w:rPr>
                <w:rFonts w:ascii="Times New Roman" w:hAnsi="Times New Roman"/>
                <w:szCs w:val="18"/>
              </w:rPr>
              <w:t>Việt</w:t>
            </w:r>
            <w:proofErr w:type="spellEnd"/>
            <w:r>
              <w:rPr>
                <w:rFonts w:ascii="Times New Roman" w:hAnsi="Times New Roman"/>
                <w:szCs w:val="18"/>
              </w:rPr>
              <w:t>)</w:t>
            </w:r>
          </w:p>
        </w:tc>
        <w:tc>
          <w:tcPr>
            <w:tcW w:w="8037" w:type="dxa"/>
          </w:tcPr>
          <w:p w:rsidRPr="00B6352B" w:rsidR="00F71A5C" w:rsidP="00F71A5C" w:rsidRDefault="00F71A5C" w14:paraId="20418DA2" w14:textId="77777777">
            <w:pPr>
              <w:rPr>
                <w:rFonts w:ascii="Times New Roman" w:hAnsi="Times New Roman"/>
                <w:szCs w:val="18"/>
              </w:rPr>
            </w:pPr>
          </w:p>
          <w:p w:rsidRPr="00B6352B" w:rsidR="00F71A5C" w:rsidP="00520488" w:rsidRDefault="00F71A5C" w14:paraId="0DE33B20" w14:textId="77777777">
            <w:pPr>
              <w:ind w:firstLine="5483" w:firstLineChars="2844"/>
              <w:rPr>
                <w:rFonts w:ascii="Times New Roman" w:hAnsi="Times New Roman"/>
                <w:szCs w:val="18"/>
              </w:rPr>
            </w:pPr>
            <w:r w:rsidRPr="00B6352B">
              <w:rPr>
                <w:rFonts w:ascii="Times New Roman" w:hAnsi="Times New Roman"/>
                <w:szCs w:val="18"/>
              </w:rPr>
              <w:t>口座通貨</w:t>
            </w:r>
          </w:p>
          <w:p w:rsidRPr="00B6352B" w:rsidR="00F71A5C" w:rsidP="00520488" w:rsidRDefault="00F73AD0" w14:paraId="615FE1BC" w14:textId="77777777">
            <w:pPr>
              <w:ind w:firstLine="5483" w:firstLineChars="2844"/>
              <w:rPr>
                <w:rFonts w:ascii="Times New Roman" w:hAnsi="Times New Roman"/>
                <w:szCs w:val="18"/>
              </w:rPr>
            </w:pPr>
            <w:proofErr w:type="spellStart"/>
            <w:r>
              <w:rPr>
                <w:rFonts w:ascii="Times New Roman" w:hAnsi="Times New Roman"/>
                <w:szCs w:val="18"/>
              </w:rPr>
              <w:t>Đơn</w:t>
            </w:r>
            <w:proofErr w:type="spellEnd"/>
            <w:r>
              <w:rPr>
                <w:rFonts w:ascii="Times New Roman" w:hAnsi="Times New Roman"/>
                <w:szCs w:val="18"/>
              </w:rPr>
              <w:t xml:space="preserve"> </w:t>
            </w:r>
            <w:proofErr w:type="spellStart"/>
            <w:r>
              <w:rPr>
                <w:rFonts w:ascii="Times New Roman" w:hAnsi="Times New Roman"/>
                <w:szCs w:val="18"/>
              </w:rPr>
              <w:t>vị</w:t>
            </w:r>
            <w:proofErr w:type="spellEnd"/>
            <w:r>
              <w:rPr>
                <w:rFonts w:ascii="Times New Roman" w:hAnsi="Times New Roman"/>
                <w:szCs w:val="18"/>
              </w:rPr>
              <w:t xml:space="preserve"> </w:t>
            </w:r>
            <w:proofErr w:type="spellStart"/>
            <w:r>
              <w:rPr>
                <w:rFonts w:ascii="Times New Roman" w:hAnsi="Times New Roman"/>
                <w:szCs w:val="18"/>
              </w:rPr>
              <w:t>tiền</w:t>
            </w:r>
            <w:proofErr w:type="spellEnd"/>
            <w:r>
              <w:rPr>
                <w:rFonts w:ascii="Times New Roman" w:hAnsi="Times New Roman"/>
                <w:szCs w:val="18"/>
              </w:rPr>
              <w:t xml:space="preserve"> </w:t>
            </w:r>
            <w:proofErr w:type="spellStart"/>
            <w:r>
              <w:rPr>
                <w:rFonts w:ascii="Times New Roman" w:hAnsi="Times New Roman"/>
                <w:szCs w:val="18"/>
              </w:rPr>
              <w:t>tệ</w:t>
            </w:r>
            <w:proofErr w:type="spellEnd"/>
            <w:r w:rsidR="00520488">
              <w:rPr>
                <w:rFonts w:ascii="Times New Roman" w:hAnsi="Times New Roman"/>
                <w:szCs w:val="18"/>
              </w:rPr>
              <w:t xml:space="preserve"> </w:t>
            </w:r>
            <w:proofErr w:type="spellStart"/>
            <w:r w:rsidR="00520488">
              <w:rPr>
                <w:rFonts w:ascii="Times New Roman" w:hAnsi="Times New Roman"/>
                <w:szCs w:val="18"/>
              </w:rPr>
              <w:t>của</w:t>
            </w:r>
            <w:proofErr w:type="spellEnd"/>
            <w:r w:rsidR="00520488">
              <w:rPr>
                <w:rFonts w:ascii="Times New Roman" w:hAnsi="Times New Roman"/>
                <w:szCs w:val="18"/>
              </w:rPr>
              <w:t xml:space="preserve"> </w:t>
            </w:r>
            <w:proofErr w:type="spellStart"/>
            <w:r w:rsidR="00520488">
              <w:rPr>
                <w:rFonts w:ascii="Times New Roman" w:hAnsi="Times New Roman"/>
                <w:szCs w:val="18"/>
              </w:rPr>
              <w:t>tài</w:t>
            </w:r>
            <w:proofErr w:type="spellEnd"/>
            <w:r w:rsidR="00520488">
              <w:rPr>
                <w:rFonts w:ascii="Times New Roman" w:hAnsi="Times New Roman"/>
                <w:szCs w:val="18"/>
              </w:rPr>
              <w:t xml:space="preserve"> </w:t>
            </w:r>
            <w:proofErr w:type="spellStart"/>
            <w:r w:rsidR="00520488">
              <w:rPr>
                <w:rFonts w:ascii="Times New Roman" w:hAnsi="Times New Roman"/>
                <w:szCs w:val="18"/>
              </w:rPr>
              <w:t>khoản</w:t>
            </w:r>
            <w:proofErr w:type="spellEnd"/>
          </w:p>
        </w:tc>
      </w:tr>
      <w:tr w:rsidRPr="00B6352B" w:rsidR="00F71A5C" w:rsidTr="00B2366B" w14:paraId="472E473A" w14:textId="77777777">
        <w:trPr>
          <w:trHeight w:val="733"/>
        </w:trPr>
        <w:tc>
          <w:tcPr>
            <w:tcW w:w="1701" w:type="dxa"/>
            <w:shd w:val="clear" w:color="auto" w:fill="FFFF99"/>
          </w:tcPr>
          <w:p w:rsidRPr="00B6352B" w:rsidR="00F71A5C" w:rsidP="00F71A5C" w:rsidRDefault="00F71A5C" w14:paraId="30F37154" w14:textId="77777777">
            <w:pPr>
              <w:rPr>
                <w:rFonts w:ascii="Times New Roman" w:hAnsi="Times New Roman"/>
                <w:szCs w:val="18"/>
              </w:rPr>
            </w:pPr>
            <w:r w:rsidRPr="00B6352B">
              <w:rPr>
                <w:rFonts w:ascii="Times New Roman" w:hAnsi="Times New Roman"/>
                <w:szCs w:val="18"/>
              </w:rPr>
              <w:t>支店名</w:t>
            </w:r>
          </w:p>
          <w:p w:rsidRPr="00B6352B" w:rsidR="00F71A5C" w:rsidP="00F71A5C" w:rsidRDefault="00F73AD0" w14:paraId="064F80A8" w14:textId="77777777">
            <w:pPr>
              <w:rPr>
                <w:rFonts w:ascii="Times New Roman" w:hAnsi="Times New Roman"/>
                <w:szCs w:val="18"/>
              </w:rPr>
            </w:pPr>
            <w:proofErr w:type="spellStart"/>
            <w:r>
              <w:rPr>
                <w:rFonts w:ascii="Times New Roman" w:hAnsi="Times New Roman"/>
                <w:szCs w:val="18"/>
              </w:rPr>
              <w:t>Tên</w:t>
            </w:r>
            <w:proofErr w:type="spellEnd"/>
            <w:r>
              <w:rPr>
                <w:rFonts w:ascii="Times New Roman" w:hAnsi="Times New Roman"/>
                <w:szCs w:val="18"/>
              </w:rPr>
              <w:t xml:space="preserve"> chi </w:t>
            </w:r>
            <w:proofErr w:type="spellStart"/>
            <w:r>
              <w:rPr>
                <w:rFonts w:ascii="Times New Roman" w:hAnsi="Times New Roman"/>
                <w:szCs w:val="18"/>
              </w:rPr>
              <w:t>nhánh</w:t>
            </w:r>
            <w:proofErr w:type="spellEnd"/>
          </w:p>
        </w:tc>
        <w:tc>
          <w:tcPr>
            <w:tcW w:w="8037" w:type="dxa"/>
          </w:tcPr>
          <w:p w:rsidRPr="00B6352B" w:rsidR="00F71A5C" w:rsidP="00F71A5C" w:rsidRDefault="00F71A5C" w14:paraId="3307580B" w14:textId="77777777">
            <w:pPr>
              <w:rPr>
                <w:rFonts w:ascii="Times New Roman" w:hAnsi="Times New Roman"/>
                <w:szCs w:val="18"/>
              </w:rPr>
            </w:pPr>
          </w:p>
          <w:p w:rsidRPr="00B6352B" w:rsidR="00F71A5C" w:rsidP="00F71A5C" w:rsidRDefault="00F71A5C" w14:paraId="3BC95B83" w14:textId="77777777">
            <w:pPr>
              <w:rPr>
                <w:rFonts w:ascii="Times New Roman" w:hAnsi="Times New Roman"/>
                <w:szCs w:val="18"/>
              </w:rPr>
            </w:pPr>
          </w:p>
          <w:p w:rsidRPr="00B6352B" w:rsidR="00F71A5C" w:rsidP="00F71A5C" w:rsidRDefault="00F71A5C" w14:paraId="36C88F4D" w14:textId="77777777">
            <w:pPr>
              <w:rPr>
                <w:rFonts w:ascii="Times New Roman" w:hAnsi="Times New Roman"/>
                <w:szCs w:val="18"/>
              </w:rPr>
            </w:pPr>
            <w:r w:rsidRPr="00B6352B">
              <w:rPr>
                <w:rFonts w:ascii="Times New Roman" w:hAnsi="Times New Roman"/>
                <w:szCs w:val="18"/>
              </w:rPr>
              <w:t>支店住所</w:t>
            </w:r>
            <w:r w:rsidR="00F73AD0">
              <w:rPr>
                <w:rFonts w:hint="eastAsia" w:ascii="Times New Roman" w:hAnsi="Times New Roman"/>
                <w:szCs w:val="18"/>
              </w:rPr>
              <w:t xml:space="preserve"> </w:t>
            </w:r>
            <w:proofErr w:type="spellStart"/>
            <w:r w:rsidR="00F73AD0">
              <w:rPr>
                <w:rFonts w:hint="eastAsia" w:ascii="Times New Roman" w:hAnsi="Times New Roman"/>
                <w:szCs w:val="18"/>
              </w:rPr>
              <w:t>Địa</w:t>
            </w:r>
            <w:proofErr w:type="spellEnd"/>
            <w:r w:rsidR="00F73AD0">
              <w:rPr>
                <w:rFonts w:hint="eastAsia" w:ascii="Times New Roman" w:hAnsi="Times New Roman"/>
                <w:szCs w:val="18"/>
              </w:rPr>
              <w:t xml:space="preserve"> </w:t>
            </w:r>
            <w:proofErr w:type="spellStart"/>
            <w:r w:rsidR="00F73AD0">
              <w:rPr>
                <w:rFonts w:hint="eastAsia" w:ascii="Times New Roman" w:hAnsi="Times New Roman"/>
                <w:szCs w:val="18"/>
              </w:rPr>
              <w:t>chỉ</w:t>
            </w:r>
            <w:proofErr w:type="spellEnd"/>
            <w:r w:rsidR="00F73AD0">
              <w:rPr>
                <w:rFonts w:hint="eastAsia" w:ascii="Times New Roman" w:hAnsi="Times New Roman"/>
                <w:szCs w:val="18"/>
              </w:rPr>
              <w:t xml:space="preserve"> chi </w:t>
            </w:r>
            <w:proofErr w:type="spellStart"/>
            <w:r w:rsidR="00F73AD0">
              <w:rPr>
                <w:rFonts w:hint="eastAsia" w:ascii="Times New Roman" w:hAnsi="Times New Roman"/>
                <w:szCs w:val="18"/>
              </w:rPr>
              <w:t>nhánh</w:t>
            </w:r>
            <w:proofErr w:type="spellEnd"/>
          </w:p>
        </w:tc>
      </w:tr>
      <w:tr w:rsidRPr="00B6352B" w:rsidR="00F71A5C" w:rsidTr="00B2366B" w14:paraId="4167E1C2" w14:textId="77777777">
        <w:trPr>
          <w:trHeight w:val="512"/>
        </w:trPr>
        <w:tc>
          <w:tcPr>
            <w:tcW w:w="1701" w:type="dxa"/>
            <w:shd w:val="clear" w:color="auto" w:fill="FFFF99"/>
          </w:tcPr>
          <w:p w:rsidRPr="00B6352B" w:rsidR="00F71A5C" w:rsidP="00F71A5C" w:rsidRDefault="00F71A5C" w14:paraId="556F5622" w14:textId="77777777">
            <w:pPr>
              <w:rPr>
                <w:rFonts w:ascii="Times New Roman" w:hAnsi="Times New Roman"/>
                <w:szCs w:val="18"/>
              </w:rPr>
            </w:pPr>
            <w:r w:rsidRPr="00B6352B">
              <w:rPr>
                <w:rFonts w:ascii="Times New Roman" w:hAnsi="Times New Roman"/>
                <w:szCs w:val="18"/>
              </w:rPr>
              <w:t>口座番号</w:t>
            </w:r>
          </w:p>
          <w:p w:rsidRPr="00B6352B" w:rsidR="00F71A5C" w:rsidP="00F71A5C" w:rsidRDefault="00F73AD0" w14:paraId="2B483CEE" w14:textId="77777777">
            <w:pPr>
              <w:rPr>
                <w:rFonts w:ascii="Times New Roman" w:hAnsi="Times New Roman"/>
                <w:szCs w:val="18"/>
              </w:rPr>
            </w:pPr>
            <w:proofErr w:type="spellStart"/>
            <w:r>
              <w:rPr>
                <w:rFonts w:ascii="Times New Roman" w:hAnsi="Times New Roman"/>
                <w:szCs w:val="18"/>
              </w:rPr>
              <w:t>Số</w:t>
            </w:r>
            <w:proofErr w:type="spellEnd"/>
            <w:r>
              <w:rPr>
                <w:rFonts w:ascii="Times New Roman" w:hAnsi="Times New Roman"/>
                <w:szCs w:val="18"/>
              </w:rPr>
              <w:t xml:space="preserve"> </w:t>
            </w:r>
            <w:proofErr w:type="spellStart"/>
            <w:r>
              <w:rPr>
                <w:rFonts w:ascii="Times New Roman" w:hAnsi="Times New Roman"/>
                <w:szCs w:val="18"/>
              </w:rPr>
              <w:t>tài</w:t>
            </w:r>
            <w:proofErr w:type="spellEnd"/>
            <w:r>
              <w:rPr>
                <w:rFonts w:ascii="Times New Roman" w:hAnsi="Times New Roman"/>
                <w:szCs w:val="18"/>
              </w:rPr>
              <w:t xml:space="preserve"> </w:t>
            </w:r>
            <w:proofErr w:type="spellStart"/>
            <w:r>
              <w:rPr>
                <w:rFonts w:ascii="Times New Roman" w:hAnsi="Times New Roman"/>
                <w:szCs w:val="18"/>
              </w:rPr>
              <w:t>khoản</w:t>
            </w:r>
            <w:proofErr w:type="spellEnd"/>
          </w:p>
        </w:tc>
        <w:tc>
          <w:tcPr>
            <w:tcW w:w="8037" w:type="dxa"/>
          </w:tcPr>
          <w:p w:rsidRPr="00B6352B" w:rsidR="00F71A5C" w:rsidP="00F71A5C" w:rsidRDefault="00F71A5C" w14:paraId="0D56437E" w14:textId="77777777">
            <w:pPr>
              <w:rPr>
                <w:rFonts w:ascii="Times New Roman" w:hAnsi="Times New Roman"/>
                <w:szCs w:val="18"/>
              </w:rPr>
            </w:pPr>
          </w:p>
        </w:tc>
      </w:tr>
      <w:tr w:rsidRPr="00B6352B" w:rsidR="00F71A5C" w:rsidTr="00B2366B" w14:paraId="5E442749" w14:textId="77777777">
        <w:trPr>
          <w:trHeight w:val="441"/>
        </w:trPr>
        <w:tc>
          <w:tcPr>
            <w:tcW w:w="1701" w:type="dxa"/>
            <w:shd w:val="clear" w:color="auto" w:fill="FFFF99"/>
          </w:tcPr>
          <w:p w:rsidRPr="00B6352B" w:rsidR="00F71A5C" w:rsidP="00F71A5C" w:rsidRDefault="00F71A5C" w14:paraId="494CB707" w14:textId="77777777">
            <w:pPr>
              <w:rPr>
                <w:rFonts w:ascii="Times New Roman" w:hAnsi="Times New Roman"/>
                <w:szCs w:val="18"/>
              </w:rPr>
            </w:pPr>
            <w:r w:rsidRPr="00B6352B">
              <w:rPr>
                <w:rFonts w:ascii="Times New Roman" w:hAnsi="Times New Roman"/>
                <w:szCs w:val="18"/>
              </w:rPr>
              <w:t>口座名義人</w:t>
            </w:r>
          </w:p>
          <w:p w:rsidRPr="00B6352B" w:rsidR="00F71A5C" w:rsidP="00F71A5C" w:rsidRDefault="00F73AD0" w14:paraId="1F16626F" w14:textId="77777777">
            <w:pPr>
              <w:rPr>
                <w:rFonts w:ascii="Times New Roman" w:hAnsi="Times New Roman"/>
                <w:szCs w:val="18"/>
              </w:rPr>
            </w:pPr>
            <w:proofErr w:type="spellStart"/>
            <w:r>
              <w:rPr>
                <w:rFonts w:ascii="Times New Roman" w:hAnsi="Times New Roman"/>
                <w:szCs w:val="18"/>
              </w:rPr>
              <w:t>Chủ</w:t>
            </w:r>
            <w:proofErr w:type="spellEnd"/>
            <w:r>
              <w:rPr>
                <w:rFonts w:ascii="Times New Roman" w:hAnsi="Times New Roman"/>
                <w:szCs w:val="18"/>
              </w:rPr>
              <w:t xml:space="preserve"> </w:t>
            </w:r>
            <w:proofErr w:type="spellStart"/>
            <w:r>
              <w:rPr>
                <w:rFonts w:ascii="Times New Roman" w:hAnsi="Times New Roman"/>
                <w:szCs w:val="18"/>
              </w:rPr>
              <w:t>tài</w:t>
            </w:r>
            <w:proofErr w:type="spellEnd"/>
            <w:r>
              <w:rPr>
                <w:rFonts w:ascii="Times New Roman" w:hAnsi="Times New Roman"/>
                <w:szCs w:val="18"/>
              </w:rPr>
              <w:t xml:space="preserve"> </w:t>
            </w:r>
            <w:proofErr w:type="spellStart"/>
            <w:r>
              <w:rPr>
                <w:rFonts w:ascii="Times New Roman" w:hAnsi="Times New Roman"/>
                <w:szCs w:val="18"/>
              </w:rPr>
              <w:t>khoản</w:t>
            </w:r>
            <w:proofErr w:type="spellEnd"/>
          </w:p>
        </w:tc>
        <w:tc>
          <w:tcPr>
            <w:tcW w:w="8037" w:type="dxa"/>
          </w:tcPr>
          <w:p w:rsidRPr="00B6352B" w:rsidR="00F71A5C" w:rsidP="00F71A5C" w:rsidRDefault="00F71A5C" w14:paraId="38CAFC77" w14:textId="77777777">
            <w:pPr>
              <w:rPr>
                <w:rFonts w:ascii="Times New Roman" w:hAnsi="Times New Roman"/>
                <w:szCs w:val="18"/>
              </w:rPr>
            </w:pPr>
          </w:p>
        </w:tc>
      </w:tr>
      <w:tr w:rsidRPr="00B6352B" w:rsidR="00F71A5C" w:rsidTr="00B2366B" w14:paraId="4F318CEC" w14:textId="77777777">
        <w:trPr>
          <w:trHeight w:val="651"/>
        </w:trPr>
        <w:tc>
          <w:tcPr>
            <w:tcW w:w="1701" w:type="dxa"/>
            <w:shd w:val="clear" w:color="auto" w:fill="FFFF99"/>
          </w:tcPr>
          <w:p w:rsidRPr="00B6352B" w:rsidR="00F71A5C" w:rsidP="00F71A5C" w:rsidRDefault="00F71A5C" w14:paraId="77A4155A" w14:textId="77777777">
            <w:pPr>
              <w:rPr>
                <w:rFonts w:ascii="Times New Roman" w:hAnsi="Times New Roman"/>
                <w:szCs w:val="18"/>
              </w:rPr>
            </w:pPr>
            <w:r w:rsidRPr="00B6352B">
              <w:rPr>
                <w:rFonts w:ascii="Times New Roman" w:hAnsi="Times New Roman"/>
                <w:szCs w:val="18"/>
              </w:rPr>
              <w:t>口座名義人住所</w:t>
            </w:r>
          </w:p>
          <w:p w:rsidRPr="00B6352B" w:rsidR="00F71A5C" w:rsidP="00F71A5C" w:rsidRDefault="00F73AD0" w14:paraId="6CD404DF" w14:textId="77777777">
            <w:pPr>
              <w:rPr>
                <w:rFonts w:ascii="Times New Roman" w:hAnsi="Times New Roman"/>
                <w:szCs w:val="18"/>
              </w:rPr>
            </w:pPr>
            <w:proofErr w:type="spellStart"/>
            <w:r>
              <w:rPr>
                <w:rFonts w:ascii="Times New Roman" w:hAnsi="Times New Roman"/>
                <w:szCs w:val="18"/>
              </w:rPr>
              <w:t>Địa</w:t>
            </w:r>
            <w:proofErr w:type="spellEnd"/>
            <w:r>
              <w:rPr>
                <w:rFonts w:ascii="Times New Roman" w:hAnsi="Times New Roman"/>
                <w:szCs w:val="18"/>
              </w:rPr>
              <w:t xml:space="preserve"> </w:t>
            </w:r>
            <w:proofErr w:type="spellStart"/>
            <w:r>
              <w:rPr>
                <w:rFonts w:ascii="Times New Roman" w:hAnsi="Times New Roman"/>
                <w:szCs w:val="18"/>
              </w:rPr>
              <w:t>chỉ</w:t>
            </w:r>
            <w:proofErr w:type="spellEnd"/>
            <w:r>
              <w:rPr>
                <w:rFonts w:ascii="Times New Roman" w:hAnsi="Times New Roman"/>
                <w:szCs w:val="18"/>
              </w:rPr>
              <w:t xml:space="preserve"> </w:t>
            </w:r>
            <w:proofErr w:type="spellStart"/>
            <w:r>
              <w:rPr>
                <w:rFonts w:ascii="Times New Roman" w:hAnsi="Times New Roman"/>
                <w:szCs w:val="18"/>
              </w:rPr>
              <w:t>chủ</w:t>
            </w:r>
            <w:proofErr w:type="spellEnd"/>
            <w:r>
              <w:rPr>
                <w:rFonts w:ascii="Times New Roman" w:hAnsi="Times New Roman"/>
                <w:szCs w:val="18"/>
              </w:rPr>
              <w:t xml:space="preserve"> </w:t>
            </w:r>
            <w:proofErr w:type="spellStart"/>
            <w:r>
              <w:rPr>
                <w:rFonts w:ascii="Times New Roman" w:hAnsi="Times New Roman"/>
                <w:szCs w:val="18"/>
              </w:rPr>
              <w:t>tài</w:t>
            </w:r>
            <w:proofErr w:type="spellEnd"/>
            <w:r>
              <w:rPr>
                <w:rFonts w:ascii="Times New Roman" w:hAnsi="Times New Roman"/>
                <w:szCs w:val="18"/>
              </w:rPr>
              <w:t xml:space="preserve"> </w:t>
            </w:r>
            <w:proofErr w:type="spellStart"/>
            <w:r>
              <w:rPr>
                <w:rFonts w:ascii="Times New Roman" w:hAnsi="Times New Roman"/>
                <w:szCs w:val="18"/>
              </w:rPr>
              <w:t>khoản</w:t>
            </w:r>
            <w:proofErr w:type="spellEnd"/>
          </w:p>
        </w:tc>
        <w:tc>
          <w:tcPr>
            <w:tcW w:w="8037" w:type="dxa"/>
          </w:tcPr>
          <w:p w:rsidRPr="00B6352B" w:rsidR="00F71A5C" w:rsidP="00F71A5C" w:rsidRDefault="00F71A5C" w14:paraId="1CCBBD80" w14:textId="77777777">
            <w:pPr>
              <w:rPr>
                <w:rFonts w:ascii="Times New Roman" w:hAnsi="Times New Roman"/>
                <w:szCs w:val="18"/>
              </w:rPr>
            </w:pPr>
          </w:p>
        </w:tc>
      </w:tr>
    </w:tbl>
    <w:p w:rsidRPr="00B6352B" w:rsidR="00F71A5C" w:rsidP="00F71A5C" w:rsidRDefault="00F71A5C" w14:paraId="3AF82721" w14:textId="77777777">
      <w:pPr>
        <w:ind w:right="237"/>
        <w:rPr>
          <w:rFonts w:ascii="Times New Roman" w:hAnsi="Times New Roman"/>
          <w:spacing w:val="-2"/>
          <w:szCs w:val="18"/>
        </w:rPr>
      </w:pPr>
      <w:r w:rsidRPr="00B6352B">
        <w:rPr>
          <w:rFonts w:ascii="Times New Roman" w:hAnsi="Times New Roman"/>
          <w:spacing w:val="-2"/>
          <w:szCs w:val="18"/>
        </w:rPr>
        <w:t>※</w:t>
      </w:r>
      <w:r w:rsidRPr="00B6352B">
        <w:rPr>
          <w:rFonts w:ascii="Times New Roman" w:hAnsi="Times New Roman"/>
          <w:spacing w:val="-2"/>
          <w:szCs w:val="18"/>
        </w:rPr>
        <w:t xml:space="preserve">　</w:t>
      </w:r>
      <w:r w:rsidRPr="00B6352B">
        <w:rPr>
          <w:rFonts w:ascii="Times New Roman" w:hAnsi="Times New Roman"/>
          <w:b/>
          <w:spacing w:val="-2"/>
          <w:szCs w:val="18"/>
          <w:u w:val="single"/>
        </w:rPr>
        <w:t>送金口座が申請機関名義でない場合には、申請機関からの助成金受け取りの委任状が必要です。</w:t>
      </w:r>
    </w:p>
    <w:p w:rsidRPr="001E57C4" w:rsidR="00F71A5C" w:rsidP="00F71A5C" w:rsidRDefault="001E57C4" w14:paraId="5D01FE52" w14:textId="77777777">
      <w:pPr>
        <w:spacing w:line="180" w:lineRule="exact"/>
        <w:ind w:left="386" w:leftChars="200" w:right="505" w:firstLine="4" w:firstLineChars="2"/>
        <w:rPr>
          <w:rFonts w:ascii="Times New Roman" w:hAnsi="Times New Roman"/>
          <w:b/>
          <w:spacing w:val="-2"/>
          <w:szCs w:val="18"/>
          <w:u w:val="single"/>
        </w:rPr>
      </w:pPr>
      <w:r w:rsidRPr="001E57C4">
        <w:rPr>
          <w:rFonts w:ascii="Times New Roman" w:hAnsi="Times New Roman"/>
          <w:b/>
          <w:spacing w:val="-2"/>
          <w:szCs w:val="18"/>
          <w:u w:val="single"/>
        </w:rPr>
        <w:t xml:space="preserve">Trong </w:t>
      </w:r>
      <w:proofErr w:type="spellStart"/>
      <w:r w:rsidRPr="001E57C4">
        <w:rPr>
          <w:rFonts w:ascii="Times New Roman" w:hAnsi="Times New Roman"/>
          <w:b/>
          <w:spacing w:val="-2"/>
          <w:szCs w:val="18"/>
          <w:u w:val="single"/>
        </w:rPr>
        <w:t>trường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hợp</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tài</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khoản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trên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không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mang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tên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cơ</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quan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đăng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ký</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cơ</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quan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đăng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ký</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cần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nộp</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kèm</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giấy</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ủy</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thác</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nhận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tiền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tài</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trợ</w:t>
      </w:r>
      <w:proofErr w:type="spellEnd"/>
      <w:r w:rsidRPr="001E57C4">
        <w:rPr>
          <w:rFonts w:ascii="Times New Roman" w:hAnsi="Times New Roman"/>
          <w:b/>
          <w:spacing w:val="-2"/>
          <w:szCs w:val="18"/>
          <w:u w:val="single"/>
        </w:rPr>
        <w:t>.</w:t>
      </w:r>
    </w:p>
    <w:p w:rsidRPr="00B6352B" w:rsidR="00F71A5C" w:rsidP="00B2366B" w:rsidRDefault="008314B2" w14:paraId="308667C2" w14:textId="77777777">
      <w:pPr>
        <w:ind w:right="-113"/>
        <w:rPr>
          <w:rFonts w:ascii="Times New Roman" w:hAnsi="Times New Roman"/>
          <w:spacing w:val="-2"/>
          <w:szCs w:val="18"/>
        </w:rPr>
      </w:pPr>
      <w:r w:rsidRPr="00B6352B">
        <w:rPr>
          <w:rFonts w:ascii="Times New Roman" w:hAnsi="Times New Roman"/>
          <w:noProof/>
          <w:szCs w:val="18"/>
        </w:rPr>
        <mc:AlternateContent>
          <mc:Choice Requires="wps">
            <w:drawing>
              <wp:anchor distT="0" distB="0" distL="114300" distR="114300" simplePos="0" relativeHeight="251658240" behindDoc="0" locked="0" layoutInCell="1" allowOverlap="1" wp14:anchorId="329999BC" wp14:editId="49AB8867">
                <wp:simplePos x="0" y="0"/>
                <wp:positionH relativeFrom="column">
                  <wp:posOffset>3790950</wp:posOffset>
                </wp:positionH>
                <wp:positionV relativeFrom="paragraph">
                  <wp:posOffset>182245</wp:posOffset>
                </wp:positionV>
                <wp:extent cx="2000250" cy="19685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196850"/>
                        </a:xfrm>
                        <a:prstGeom prst="rect">
                          <a:avLst/>
                        </a:prstGeom>
                        <a:solidFill>
                          <a:srgbClr val="FFFFFF"/>
                        </a:solidFill>
                        <a:ln w="9525">
                          <a:solidFill>
                            <a:srgbClr val="000000"/>
                          </a:solidFill>
                          <a:miter lim="800000"/>
                          <a:headEnd/>
                          <a:tailEnd/>
                        </a:ln>
                      </wps:spPr>
                      <wps:txbx>
                        <w:txbxContent>
                          <w:p w:rsidR="00D42455" w:rsidP="00D42455" w:rsidRDefault="00D42455" w14:paraId="64A9E88C" w14:textId="77777777">
                            <w:pPr>
                              <w:jc w:val="center"/>
                            </w:pPr>
                            <w:r>
                              <w:rPr>
                                <w:rFonts w:hint="eastAsia"/>
                              </w:rPr>
                              <w:t>VND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style="position:absolute;left:0;text-align:left;margin-left:298.5pt;margin-top:14.35pt;width:157.5pt;height: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329999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">
                <v:textbox inset="5.85pt,.7pt,5.85pt,.7pt">
                  <w:txbxContent>
                    <w:p w:rsidR="00D42455" w:rsidP="00D42455" w:rsidRDefault="00D42455" w14:paraId="64A9E88C" w14:textId="77777777">
                      <w:pPr>
                        <w:jc w:val="center"/>
                      </w:pPr>
                      <w:r>
                        <w:rPr>
                          <w:rFonts w:hint="eastAsia"/>
                        </w:rPr>
                        <w:t>VND</w:t>
                      </w:r>
                    </w:p>
                  </w:txbxContent>
                </v:textbox>
              </v:rect>
            </w:pict>
          </mc:Fallback>
        </mc:AlternateContent>
      </w:r>
    </w:p>
    <w:p w:rsidRPr="00B6352B" w:rsidR="00C4405B" w:rsidP="00B2366B" w:rsidRDefault="00F71A5C" w14:paraId="2F473A65" w14:textId="77777777">
      <w:pPr>
        <w:spacing w:line="285" w:lineRule="exact"/>
        <w:rPr>
          <w:rFonts w:ascii="Times New Roman" w:hAnsi="Times New Roman"/>
          <w:b/>
          <w:szCs w:val="18"/>
        </w:rPr>
      </w:pPr>
      <w:r w:rsidRPr="00B6352B">
        <w:rPr>
          <w:rFonts w:ascii="Times New Roman" w:hAnsi="Times New Roman"/>
          <w:b/>
          <w:szCs w:val="18"/>
        </w:rPr>
        <w:t>2</w:t>
      </w:r>
      <w:r w:rsidRPr="00B6352B">
        <w:rPr>
          <w:rFonts w:ascii="Times New Roman" w:hAnsi="Times New Roman"/>
          <w:b/>
          <w:szCs w:val="18"/>
        </w:rPr>
        <w:t xml:space="preserve">．送金通貨　</w:t>
      </w:r>
      <w:proofErr w:type="spellStart"/>
      <w:r w:rsidRPr="00520488" w:rsidR="00F73AD0">
        <w:rPr>
          <w:rFonts w:ascii="Times New Roman" w:hAnsi="Times New Roman"/>
          <w:b/>
          <w:szCs w:val="18"/>
        </w:rPr>
        <w:t>Đơn</w:t>
      </w:r>
      <w:proofErr w:type="spellEnd"/>
      <w:r w:rsidRPr="00520488" w:rsidR="00F73AD0">
        <w:rPr>
          <w:rFonts w:ascii="Times New Roman" w:hAnsi="Times New Roman"/>
          <w:b/>
          <w:szCs w:val="18"/>
        </w:rPr>
        <w:t xml:space="preserve"> </w:t>
      </w:r>
      <w:proofErr w:type="spellStart"/>
      <w:r w:rsidRPr="00520488" w:rsidR="00F73AD0">
        <w:rPr>
          <w:rFonts w:ascii="Times New Roman" w:hAnsi="Times New Roman"/>
          <w:b/>
          <w:szCs w:val="18"/>
        </w:rPr>
        <w:t>vị</w:t>
      </w:r>
      <w:proofErr w:type="spellEnd"/>
      <w:r w:rsidRPr="00520488" w:rsidR="00F73AD0">
        <w:rPr>
          <w:rFonts w:ascii="Times New Roman" w:hAnsi="Times New Roman"/>
          <w:b/>
          <w:szCs w:val="18"/>
        </w:rPr>
        <w:t xml:space="preserve"> </w:t>
      </w:r>
      <w:proofErr w:type="spellStart"/>
      <w:r w:rsidRPr="00520488" w:rsidR="00F73AD0">
        <w:rPr>
          <w:rFonts w:ascii="Times New Roman" w:hAnsi="Times New Roman"/>
          <w:b/>
          <w:szCs w:val="18"/>
        </w:rPr>
        <w:t>tiền</w:t>
      </w:r>
      <w:proofErr w:type="spellEnd"/>
      <w:r w:rsidRPr="00520488" w:rsidR="00F73AD0">
        <w:rPr>
          <w:rFonts w:ascii="Times New Roman" w:hAnsi="Times New Roman"/>
          <w:b/>
          <w:szCs w:val="18"/>
        </w:rPr>
        <w:t xml:space="preserve"> </w:t>
      </w:r>
      <w:proofErr w:type="spellStart"/>
      <w:r w:rsidRPr="00520488" w:rsidR="00F73AD0">
        <w:rPr>
          <w:rFonts w:ascii="Times New Roman" w:hAnsi="Times New Roman"/>
          <w:b/>
          <w:szCs w:val="18"/>
        </w:rPr>
        <w:t>tệ</w:t>
      </w:r>
      <w:proofErr w:type="spellEnd"/>
      <w:r w:rsidRPr="00520488" w:rsidR="00520488">
        <w:rPr>
          <w:rFonts w:ascii="Times New Roman" w:hAnsi="Times New Roman"/>
          <w:b/>
          <w:szCs w:val="18"/>
        </w:rPr>
        <w:t xml:space="preserve"> </w:t>
      </w:r>
      <w:proofErr w:type="spellStart"/>
      <w:r w:rsidRPr="00520488" w:rsidR="00520488">
        <w:rPr>
          <w:rFonts w:ascii="Times New Roman" w:hAnsi="Times New Roman"/>
          <w:b/>
          <w:szCs w:val="18"/>
        </w:rPr>
        <w:t>sử</w:t>
      </w:r>
      <w:proofErr w:type="spellEnd"/>
      <w:r w:rsidRPr="00520488" w:rsidR="00520488">
        <w:rPr>
          <w:rFonts w:ascii="Times New Roman" w:hAnsi="Times New Roman"/>
          <w:b/>
          <w:szCs w:val="18"/>
        </w:rPr>
        <w:t xml:space="preserve"> </w:t>
      </w:r>
      <w:proofErr w:type="spellStart"/>
      <w:r w:rsidRPr="00520488" w:rsidR="00520488">
        <w:rPr>
          <w:rFonts w:ascii="Times New Roman" w:hAnsi="Times New Roman"/>
          <w:b/>
          <w:szCs w:val="18"/>
        </w:rPr>
        <w:t>dụng</w:t>
      </w:r>
      <w:proofErr w:type="spellEnd"/>
      <w:r w:rsidRPr="00520488" w:rsidR="00520488">
        <w:rPr>
          <w:rFonts w:ascii="Times New Roman" w:hAnsi="Times New Roman"/>
          <w:b/>
          <w:szCs w:val="18"/>
        </w:rPr>
        <w:t xml:space="preserve"> </w:t>
      </w:r>
      <w:proofErr w:type="spellStart"/>
      <w:r w:rsidRPr="00520488" w:rsidR="00520488">
        <w:rPr>
          <w:rFonts w:ascii="Times New Roman" w:hAnsi="Times New Roman"/>
          <w:b/>
          <w:szCs w:val="18"/>
        </w:rPr>
        <w:t>để</w:t>
      </w:r>
      <w:proofErr w:type="spellEnd"/>
      <w:r w:rsidRPr="00520488" w:rsidR="00520488">
        <w:rPr>
          <w:rFonts w:ascii="Times New Roman" w:hAnsi="Times New Roman"/>
          <w:b/>
          <w:szCs w:val="18"/>
        </w:rPr>
        <w:t xml:space="preserve"> </w:t>
      </w:r>
      <w:proofErr w:type="spellStart"/>
      <w:r w:rsidRPr="00520488" w:rsidR="00520488">
        <w:rPr>
          <w:rFonts w:ascii="Times New Roman" w:hAnsi="Times New Roman"/>
          <w:b/>
          <w:szCs w:val="18"/>
        </w:rPr>
        <w:t>chuyển</w:t>
      </w:r>
      <w:proofErr w:type="spellEnd"/>
      <w:r w:rsidRPr="00520488" w:rsidR="00520488">
        <w:rPr>
          <w:rFonts w:ascii="Times New Roman" w:hAnsi="Times New Roman"/>
          <w:b/>
          <w:szCs w:val="18"/>
        </w:rPr>
        <w:t xml:space="preserve"> </w:t>
      </w:r>
      <w:proofErr w:type="spellStart"/>
      <w:r w:rsidRPr="00520488" w:rsidR="00520488">
        <w:rPr>
          <w:rFonts w:ascii="Times New Roman" w:hAnsi="Times New Roman"/>
          <w:b/>
          <w:szCs w:val="18"/>
        </w:rPr>
        <w:t>tiền</w:t>
      </w:r>
      <w:proofErr w:type="spellEnd"/>
    </w:p>
    <w:p w:rsidRPr="000418C0" w:rsidR="00C4405B" w:rsidP="004C41B5" w:rsidRDefault="00C4405B" w14:paraId="5A980204" w14:textId="77777777">
      <w:pPr>
        <w:tabs>
          <w:tab w:val="left" w:pos="7334"/>
        </w:tabs>
        <w:spacing w:line="0" w:lineRule="atLeast"/>
        <w:rPr>
          <w:rFonts w:ascii="Times New Roman" w:hAnsi="Times New Roman" w:cs="Arial"/>
          <w:sz w:val="21"/>
          <w:szCs w:val="21"/>
        </w:rPr>
      </w:pPr>
    </w:p>
    <w:sectPr w:rsidRPr="000418C0" w:rsidR="00C4405B" w:rsidSect="00B2366B">
      <w:headerReference w:type="default" r:id="rId12"/>
      <w:footerReference w:type="even" r:id="rId13"/>
      <w:footerReference w:type="default" r:id="rId14"/>
      <w:pgSz w:w="11907" w:h="16840" w:orient="portrait" w:code="9"/>
      <w:pgMar w:top="851" w:right="1134" w:bottom="306" w:left="1134" w:header="567" w:footer="567" w:gutter="0"/>
      <w:pgNumType w:start="1"/>
      <w:cols w:space="425"/>
      <w:docGrid w:type="linesAndChars" w:linePitch="291" w:charSpace="2617"/>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5F66" w:rsidRDefault="00FC5F66" w14:paraId="75159301" w14:textId="77777777">
      <w:r>
        <w:separator/>
      </w:r>
    </w:p>
  </w:endnote>
  <w:endnote w:type="continuationSeparator" w:id="0">
    <w:p w:rsidR="00FC5F66" w:rsidRDefault="00FC5F66" w14:paraId="66C07690" w14:textId="77777777">
      <w:r>
        <w:continuationSeparator/>
      </w:r>
    </w:p>
  </w:endnote>
  <w:endnote w:type="continuationNotice" w:id="1">
    <w:p w:rsidR="00FC5F66" w:rsidRDefault="00FC5F66" w14:paraId="66D4A44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3334" w:rsidRDefault="00EF3334" w14:paraId="6773B398"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F3334" w:rsidRDefault="00EF3334" w14:paraId="5CBDC64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4E5F" w:rsidRDefault="00B94E5F" w14:paraId="72DA4596" w14:textId="48E6723F">
    <w:pPr>
      <w:pStyle w:val="Footer"/>
      <w:jc w:val="center"/>
    </w:pPr>
    <w:r>
      <w:fldChar w:fldCharType="begin"/>
    </w:r>
    <w:r>
      <w:instrText xml:space="preserve"> PAGE   \* MERGEFORMAT </w:instrText>
    </w:r>
    <w:r>
      <w:fldChar w:fldCharType="separate"/>
    </w:r>
    <w:r w:rsidR="00B9142B">
      <w:rPr>
        <w:noProof/>
      </w:rPr>
      <w:t>2</w:t>
    </w:r>
    <w:r>
      <w:rPr>
        <w:noProof/>
      </w:rPr>
      <w:fldChar w:fldCharType="end"/>
    </w:r>
  </w:p>
  <w:p w:rsidRPr="000418C0" w:rsidR="00EF3334" w:rsidP="00F87CB3" w:rsidRDefault="00EF3334" w14:paraId="3AAC7D9C" w14:textId="77777777">
    <w:pPr>
      <w:pStyle w:val="Footer"/>
      <w:jc w:val="center"/>
      <w:rPr>
        <w:rFonts w:ascii="Times New Roman" w:hAnsi="Times New Roma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5F66" w:rsidRDefault="00FC5F66" w14:paraId="0A64AEA5" w14:textId="77777777">
      <w:r>
        <w:separator/>
      </w:r>
    </w:p>
  </w:footnote>
  <w:footnote w:type="continuationSeparator" w:id="0">
    <w:p w:rsidR="00FC5F66" w:rsidRDefault="00FC5F66" w14:paraId="55A54EB2" w14:textId="77777777">
      <w:r>
        <w:continuationSeparator/>
      </w:r>
    </w:p>
  </w:footnote>
  <w:footnote w:type="continuationNotice" w:id="1">
    <w:p w:rsidR="00FC5F66" w:rsidRDefault="00FC5F66" w14:paraId="5557E92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C41B5" w:rsidRDefault="008314B2" w14:paraId="41887910" w14:textId="77777777">
    <w:pPr>
      <w:pStyle w:val="Header"/>
    </w:pPr>
    <w:r>
      <w:rPr>
        <w:rFonts w:ascii="Times New Roman" w:hAnsi="Times New Roman"/>
        <w:noProof/>
        <w:sz w:val="24"/>
        <w:szCs w:val="24"/>
      </w:rPr>
      <w:drawing>
        <wp:anchor distT="0" distB="0" distL="114300" distR="114300" simplePos="0" relativeHeight="251658240" behindDoc="0" locked="0" layoutInCell="1" allowOverlap="1" wp14:anchorId="46A089D9" wp14:editId="17D51FDB">
          <wp:simplePos x="0" y="0"/>
          <wp:positionH relativeFrom="column">
            <wp:posOffset>635</wp:posOffset>
          </wp:positionH>
          <wp:positionV relativeFrom="paragraph">
            <wp:posOffset>0</wp:posOffset>
          </wp:positionV>
          <wp:extent cx="1983105" cy="27305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1983105" cy="273050"/>
                  </a:xfrm>
                  <a:prstGeom prst="rect">
                    <a:avLst/>
                  </a:prstGeom>
                  <a:noFill/>
                </pic:spPr>
              </pic:pic>
            </a:graphicData>
          </a:graphic>
          <wp14:sizeRelH relativeFrom="page">
            <wp14:pctWidth>0</wp14:pctWidth>
          </wp14:sizeRelH>
          <wp14:sizeRelV relativeFrom="page">
            <wp14:pctHeight>0</wp14:pctHeight>
          </wp14:sizeRelV>
        </wp:anchor>
      </w:drawing>
    </w:r>
  </w:p>
  <w:p w:rsidRPr="00F87CB3" w:rsidR="00EF3334" w:rsidP="00FE1887" w:rsidRDefault="00EF3334" w14:paraId="2B9944B0" w14:textId="77777777">
    <w:pPr>
      <w:pStyle w:val="Header"/>
      <w:jc w:val="right"/>
      <w:rPr>
        <w:rFonts w:ascii="Times New Roman" w:hAnsi="Times New Roman"/>
        <w:color w:val="FF0000"/>
        <w:sz w:val="21"/>
        <w:bdr w:val="single" w:color="auto" w:sz="4" w:space="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9">
    <w:nsid w:val="766c2e3"/>
    <w:multiLevelType xmlns:w="http://schemas.openxmlformats.org/wordprocessingml/2006/main" w:val="hybridMultilevel"/>
    <w:lvl xmlns:w="http://schemas.openxmlformats.org/wordprocessingml/2006/main" w:ilvl="0">
      <w:start w:val="1"/>
      <w:numFmt w:val="upperLetter"/>
      <w:lvlText w:val="%1."/>
      <w:lvlJc w:val="left"/>
      <w:pPr>
        <w:ind w:left="420" w:hanging="420"/>
      </w:pPr>
    </w:lvl>
    <w:lvl xmlns:w="http://schemas.openxmlformats.org/wordprocessingml/2006/main" w:ilvl="1">
      <w:start w:val="1"/>
      <w:numFmt w:val="lowerLetter"/>
      <w:lvlText w:val="%2."/>
      <w:lvlJc w:val="left"/>
      <w:pPr>
        <w:ind w:left="840" w:hanging="420"/>
      </w:pPr>
    </w:lvl>
    <w:lvl xmlns:w="http://schemas.openxmlformats.org/wordprocessingml/2006/main" w:ilvl="2">
      <w:start w:val="1"/>
      <w:numFmt w:val="lowerRoman"/>
      <w:lvlText w:val="%3."/>
      <w:lvlJc w:val="right"/>
      <w:pPr>
        <w:ind w:left="1260" w:hanging="420"/>
      </w:pPr>
    </w:lvl>
    <w:lvl xmlns:w="http://schemas.openxmlformats.org/wordprocessingml/2006/main" w:ilvl="3">
      <w:start w:val="1"/>
      <w:numFmt w:val="decimal"/>
      <w:lvlText w:val="%4."/>
      <w:lvlJc w:val="left"/>
      <w:pPr>
        <w:ind w:left="1680" w:hanging="420"/>
      </w:pPr>
    </w:lvl>
    <w:lvl xmlns:w="http://schemas.openxmlformats.org/wordprocessingml/2006/main" w:ilvl="4">
      <w:start w:val="1"/>
      <w:numFmt w:val="lowerLetter"/>
      <w:lvlText w:val="%5."/>
      <w:lvlJc w:val="left"/>
      <w:pPr>
        <w:ind w:left="2100" w:hanging="420"/>
      </w:pPr>
    </w:lvl>
    <w:lvl xmlns:w="http://schemas.openxmlformats.org/wordprocessingml/2006/main" w:ilvl="5">
      <w:start w:val="1"/>
      <w:numFmt w:val="lowerRoman"/>
      <w:lvlText w:val="%6."/>
      <w:lvlJc w:val="right"/>
      <w:pPr>
        <w:ind w:left="2520" w:hanging="420"/>
      </w:pPr>
    </w:lvl>
    <w:lvl xmlns:w="http://schemas.openxmlformats.org/wordprocessingml/2006/main" w:ilvl="6">
      <w:start w:val="1"/>
      <w:numFmt w:val="decimal"/>
      <w:lvlText w:val="%7."/>
      <w:lvlJc w:val="left"/>
      <w:pPr>
        <w:ind w:left="2940" w:hanging="420"/>
      </w:pPr>
    </w:lvl>
    <w:lvl xmlns:w="http://schemas.openxmlformats.org/wordprocessingml/2006/main" w:ilvl="7">
      <w:start w:val="1"/>
      <w:numFmt w:val="lowerLetter"/>
      <w:lvlText w:val="%8."/>
      <w:lvlJc w:val="left"/>
      <w:pPr>
        <w:ind w:left="3360" w:hanging="420"/>
      </w:pPr>
    </w:lvl>
    <w:lvl xmlns:w="http://schemas.openxmlformats.org/wordprocessingml/2006/main" w:ilvl="8">
      <w:start w:val="1"/>
      <w:numFmt w:val="lowerRoman"/>
      <w:lvlText w:val="%9."/>
      <w:lvlJc w:val="right"/>
      <w:pPr>
        <w:ind w:left="3780" w:hanging="420"/>
      </w:pPr>
    </w:lvl>
  </w:abstractNum>
  <w:abstractNum w:abstractNumId="0" w15:restartNumberingAfterBreak="0">
    <w:nsid w:val="0D56562F"/>
    <w:multiLevelType w:val="hybridMultilevel"/>
    <w:tmpl w:val="4B7EA2CA"/>
    <w:lvl w:ilvl="0" w:tplc="559CA744">
      <w:start w:val="1"/>
      <w:numFmt w:val="decimal"/>
      <w:lvlText w:val="%1．"/>
      <w:lvlJc w:val="left"/>
      <w:pPr>
        <w:ind w:left="720" w:hanging="360"/>
      </w:pPr>
      <w:rPr>
        <w:rFont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41DCE"/>
    <w:multiLevelType w:val="hybridMultilevel"/>
    <w:tmpl w:val="B036BEA4"/>
    <w:lvl w:ilvl="0" w:tplc="910E4A4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7A761C"/>
    <w:multiLevelType w:val="hybridMultilevel"/>
    <w:tmpl w:val="3648EC30"/>
    <w:lvl w:ilvl="0" w:tplc="7E540146">
      <w:start w:val="1"/>
      <w:numFmt w:val="bullet"/>
      <w:lvlText w:val="※"/>
      <w:lvlJc w:val="left"/>
      <w:pPr>
        <w:ind w:left="360" w:hanging="360"/>
      </w:pPr>
      <w:rPr>
        <w:rFonts w:hint="eastAsia" w:ascii="MS Mincho" w:hAnsi="MS Mincho" w:eastAsia="MS Mincho" w:cs="MS Gothic"/>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3" w15:restartNumberingAfterBreak="0">
    <w:nsid w:val="18BD46DC"/>
    <w:multiLevelType w:val="hybridMultilevel"/>
    <w:tmpl w:val="3F447580"/>
    <w:lvl w:ilvl="0" w:tplc="284444D4">
      <w:start w:val="1"/>
      <w:numFmt w:val="decimal"/>
      <w:lvlText w:val="%1"/>
      <w:lvlJc w:val="left"/>
      <w:pPr>
        <w:ind w:left="420" w:hanging="420"/>
      </w:pPr>
      <w:rPr>
        <w:rFonts w:hint="default"/>
        <w:b/>
      </w:rPr>
    </w:lvl>
    <w:lvl w:ilvl="1" w:tplc="369458D6">
      <w:start w:val="1"/>
      <w:numFmt w:val="decimal"/>
      <w:lvlText w:val="(%2)"/>
      <w:lvlJc w:val="left"/>
      <w:pPr>
        <w:ind w:left="840" w:hanging="420"/>
      </w:pPr>
      <w:rPr>
        <w:rFonts w:hint="eastAsia"/>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8" w15:restartNumberingAfterBreak="0">
    <w:nsid w:val="43985E7A"/>
    <w:multiLevelType w:val="hybridMultilevel"/>
    <w:tmpl w:val="66AE87D2"/>
    <w:lvl w:ilvl="0" w:tplc="AC7EF1BE">
      <w:start w:val="1"/>
      <w:numFmt w:val="decimal"/>
      <w:lvlText w:val="%1"/>
      <w:lvlJc w:val="left"/>
      <w:pPr>
        <w:ind w:left="-2597" w:hanging="420"/>
      </w:pPr>
      <w:rPr>
        <w:rFonts w:hint="default"/>
      </w:rPr>
    </w:lvl>
    <w:lvl w:ilvl="1" w:tplc="04090017">
      <w:start w:val="1"/>
      <w:numFmt w:val="aiueoFullWidth"/>
      <w:lvlText w:val="(%2)"/>
      <w:lvlJc w:val="left"/>
      <w:pPr>
        <w:ind w:left="-2177" w:hanging="420"/>
      </w:pPr>
    </w:lvl>
    <w:lvl w:ilvl="2" w:tplc="04090011">
      <w:start w:val="1"/>
      <w:numFmt w:val="decimalEnclosedCircle"/>
      <w:lvlText w:val="%3"/>
      <w:lvlJc w:val="left"/>
      <w:pPr>
        <w:ind w:left="-1757" w:hanging="420"/>
      </w:pPr>
    </w:lvl>
    <w:lvl w:ilvl="3" w:tplc="0409000F">
      <w:start w:val="1"/>
      <w:numFmt w:val="decimal"/>
      <w:lvlText w:val="%4."/>
      <w:lvlJc w:val="left"/>
      <w:pPr>
        <w:ind w:left="-1337" w:hanging="420"/>
      </w:pPr>
    </w:lvl>
    <w:lvl w:ilvl="4" w:tplc="04090017">
      <w:start w:val="1"/>
      <w:numFmt w:val="aiueoFullWidth"/>
      <w:lvlText w:val="(%5)"/>
      <w:lvlJc w:val="left"/>
      <w:pPr>
        <w:ind w:left="-917" w:hanging="420"/>
      </w:pPr>
    </w:lvl>
    <w:lvl w:ilvl="5" w:tplc="04090011">
      <w:start w:val="1"/>
      <w:numFmt w:val="decimalEnclosedCircle"/>
      <w:lvlText w:val="%6"/>
      <w:lvlJc w:val="left"/>
      <w:pPr>
        <w:ind w:left="-497" w:hanging="420"/>
      </w:pPr>
    </w:lvl>
    <w:lvl w:ilvl="6" w:tplc="0409000F">
      <w:start w:val="1"/>
      <w:numFmt w:val="decimal"/>
      <w:lvlText w:val="%7."/>
      <w:lvlJc w:val="left"/>
      <w:pPr>
        <w:ind w:left="-77" w:hanging="420"/>
      </w:pPr>
    </w:lvl>
    <w:lvl w:ilvl="7" w:tplc="04090017">
      <w:start w:val="1"/>
      <w:numFmt w:val="aiueoFullWidth"/>
      <w:lvlText w:val="(%8)"/>
      <w:lvlJc w:val="left"/>
      <w:pPr>
        <w:ind w:left="343" w:hanging="420"/>
      </w:pPr>
    </w:lvl>
    <w:lvl w:ilvl="8" w:tplc="04090011">
      <w:start w:val="1"/>
      <w:numFmt w:val="decimalEnclosedCircle"/>
      <w:lvlText w:val="%9"/>
      <w:lvlJc w:val="left"/>
      <w:pPr>
        <w:ind w:left="763" w:hanging="420"/>
      </w:pPr>
    </w:lvl>
  </w:abstractNum>
  <w:abstractNum w:abstractNumId="9" w15:restartNumberingAfterBreak="0">
    <w:nsid w:val="44275025"/>
    <w:multiLevelType w:val="hybridMultilevel"/>
    <w:tmpl w:val="0A26B9F0"/>
    <w:lvl w:ilvl="0" w:tplc="D946E022">
      <w:start w:val="1"/>
      <w:numFmt w:val="decimalEnclosedCircle"/>
      <w:lvlText w:val="%1"/>
      <w:lvlJc w:val="left"/>
      <w:pPr>
        <w:ind w:left="786" w:hanging="360"/>
      </w:pPr>
      <w:rPr>
        <w:rFonts w:ascii="MS Mincho" w:hAnsi="MS Mincho" w:eastAsia="MS Mincho" w:cs="Arial"/>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0" w15:restartNumberingAfterBreak="0">
    <w:nsid w:val="44677799"/>
    <w:multiLevelType w:val="hybridMultilevel"/>
    <w:tmpl w:val="A5703780"/>
    <w:lvl w:ilvl="0" w:tplc="8894247A">
      <w:start w:val="1"/>
      <w:numFmt w:val="bullet"/>
      <w:lvlText w:val="※"/>
      <w:lvlJc w:val="left"/>
      <w:pPr>
        <w:ind w:left="420" w:hanging="420"/>
      </w:pPr>
      <w:rPr>
        <w:rFonts w:hint="eastAsia" w:ascii="MS Mincho" w:hAnsi="MS Mincho" w:eastAsia="MS Mincho"/>
        <w:b w:val="0"/>
        <w:color w:val="auto"/>
      </w:rPr>
    </w:lvl>
    <w:lvl w:ilvl="1" w:tplc="5BEC02BE">
      <w:start w:val="1"/>
      <w:numFmt w:val="bullet"/>
      <w:lvlText w:val="※"/>
      <w:lvlJc w:val="left"/>
      <w:pPr>
        <w:ind w:left="840" w:hanging="420"/>
      </w:pPr>
      <w:rPr>
        <w:rFonts w:hint="eastAsia" w:ascii="MS Mincho" w:hAnsi="MS Mincho" w:eastAsia="MS Mincho"/>
        <w:color w:val="auto"/>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5172368A"/>
    <w:multiLevelType w:val="hybridMultilevel"/>
    <w:tmpl w:val="7C541F44"/>
    <w:lvl w:ilvl="0" w:tplc="D1BCA0B2">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4" w15:restartNumberingAfterBreak="0">
    <w:nsid w:val="5FF90E6F"/>
    <w:multiLevelType w:val="hybridMultilevel"/>
    <w:tmpl w:val="083C3728"/>
    <w:lvl w:ilvl="0" w:tplc="5BEC02BE">
      <w:start w:val="1"/>
      <w:numFmt w:val="bullet"/>
      <w:lvlText w:val="※"/>
      <w:lvlJc w:val="left"/>
      <w:pPr>
        <w:ind w:left="821" w:hanging="420"/>
      </w:pPr>
      <w:rPr>
        <w:rFonts w:hint="eastAsia" w:ascii="MS Mincho" w:hAnsi="MS Mincho" w:eastAsia="MS Mincho"/>
        <w:color w:val="auto"/>
      </w:rPr>
    </w:lvl>
    <w:lvl w:ilvl="1" w:tplc="6ECA9B8E">
      <w:start w:val="1"/>
      <w:numFmt w:val="bullet"/>
      <w:lvlText w:val="•"/>
      <w:lvlJc w:val="left"/>
      <w:pPr>
        <w:ind w:left="1241" w:hanging="420"/>
      </w:pPr>
      <w:rPr>
        <w:rFonts w:hint="eastAsia" w:ascii="MS Mincho" w:hAnsi="MS Mincho" w:eastAsia="MS Mincho"/>
      </w:rPr>
    </w:lvl>
    <w:lvl w:ilvl="2" w:tplc="0409000D" w:tentative="1">
      <w:start w:val="1"/>
      <w:numFmt w:val="bullet"/>
      <w:lvlText w:val=""/>
      <w:lvlJc w:val="left"/>
      <w:pPr>
        <w:ind w:left="1661" w:hanging="420"/>
      </w:pPr>
      <w:rPr>
        <w:rFonts w:hint="default" w:ascii="Wingdings" w:hAnsi="Wingdings"/>
      </w:rPr>
    </w:lvl>
    <w:lvl w:ilvl="3" w:tplc="04090001" w:tentative="1">
      <w:start w:val="1"/>
      <w:numFmt w:val="bullet"/>
      <w:lvlText w:val=""/>
      <w:lvlJc w:val="left"/>
      <w:pPr>
        <w:ind w:left="2081" w:hanging="420"/>
      </w:pPr>
      <w:rPr>
        <w:rFonts w:hint="default" w:ascii="Wingdings" w:hAnsi="Wingdings"/>
      </w:rPr>
    </w:lvl>
    <w:lvl w:ilvl="4" w:tplc="0409000B" w:tentative="1">
      <w:start w:val="1"/>
      <w:numFmt w:val="bullet"/>
      <w:lvlText w:val=""/>
      <w:lvlJc w:val="left"/>
      <w:pPr>
        <w:ind w:left="2501" w:hanging="420"/>
      </w:pPr>
      <w:rPr>
        <w:rFonts w:hint="default" w:ascii="Wingdings" w:hAnsi="Wingdings"/>
      </w:rPr>
    </w:lvl>
    <w:lvl w:ilvl="5" w:tplc="0409000D" w:tentative="1">
      <w:start w:val="1"/>
      <w:numFmt w:val="bullet"/>
      <w:lvlText w:val=""/>
      <w:lvlJc w:val="left"/>
      <w:pPr>
        <w:ind w:left="2921" w:hanging="420"/>
      </w:pPr>
      <w:rPr>
        <w:rFonts w:hint="default" w:ascii="Wingdings" w:hAnsi="Wingdings"/>
      </w:rPr>
    </w:lvl>
    <w:lvl w:ilvl="6" w:tplc="04090001" w:tentative="1">
      <w:start w:val="1"/>
      <w:numFmt w:val="bullet"/>
      <w:lvlText w:val=""/>
      <w:lvlJc w:val="left"/>
      <w:pPr>
        <w:ind w:left="3341" w:hanging="420"/>
      </w:pPr>
      <w:rPr>
        <w:rFonts w:hint="default" w:ascii="Wingdings" w:hAnsi="Wingdings"/>
      </w:rPr>
    </w:lvl>
    <w:lvl w:ilvl="7" w:tplc="0409000B" w:tentative="1">
      <w:start w:val="1"/>
      <w:numFmt w:val="bullet"/>
      <w:lvlText w:val=""/>
      <w:lvlJc w:val="left"/>
      <w:pPr>
        <w:ind w:left="3761" w:hanging="420"/>
      </w:pPr>
      <w:rPr>
        <w:rFonts w:hint="default" w:ascii="Wingdings" w:hAnsi="Wingdings"/>
      </w:rPr>
    </w:lvl>
    <w:lvl w:ilvl="8" w:tplc="0409000D" w:tentative="1">
      <w:start w:val="1"/>
      <w:numFmt w:val="bullet"/>
      <w:lvlText w:val=""/>
      <w:lvlJc w:val="left"/>
      <w:pPr>
        <w:ind w:left="4181" w:hanging="420"/>
      </w:pPr>
      <w:rPr>
        <w:rFonts w:hint="default" w:ascii="Wingdings" w:hAnsi="Wingdings"/>
      </w:rPr>
    </w:lvl>
  </w:abstractNum>
  <w:abstractNum w:abstractNumId="15" w15:restartNumberingAfterBreak="0">
    <w:nsid w:val="66713B80"/>
    <w:multiLevelType w:val="hybridMultilevel"/>
    <w:tmpl w:val="1AAA2B32"/>
    <w:lvl w:ilvl="0" w:tplc="264EF854">
      <w:start w:val="1"/>
      <w:numFmt w:val="decimal"/>
      <w:lvlText w:val="%1"/>
      <w:lvlJc w:val="left"/>
      <w:pPr>
        <w:ind w:left="420" w:hanging="420"/>
      </w:pPr>
      <w:rPr>
        <w:rFonts w:hint="default"/>
        <w:b/>
      </w:rPr>
    </w:lvl>
    <w:lvl w:ilvl="1" w:tplc="55E008CE">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D12687"/>
    <w:multiLevelType w:val="hybridMultilevel"/>
    <w:tmpl w:val="D28A7F3C"/>
    <w:lvl w:ilvl="0" w:tplc="9E3E3460">
      <w:start w:val="1"/>
      <w:numFmt w:val="bullet"/>
      <w:lvlText w:val="*"/>
      <w:lvlJc w:val="left"/>
      <w:pPr>
        <w:ind w:left="420" w:hanging="420"/>
      </w:pPr>
      <w:rPr>
        <w:rFonts w:hint="default" w:ascii="Times New Roman" w:hAnsi="Times New Roman" w:cs="Times New Roman"/>
        <w:b/>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7" w15:restartNumberingAfterBreak="0">
    <w:nsid w:val="71A526E2"/>
    <w:multiLevelType w:val="hybridMultilevel"/>
    <w:tmpl w:val="9196D36E"/>
    <w:lvl w:ilvl="0" w:tplc="5BEC02BE">
      <w:start w:val="1"/>
      <w:numFmt w:val="bullet"/>
      <w:lvlText w:val="※"/>
      <w:lvlJc w:val="left"/>
      <w:pPr>
        <w:ind w:left="426" w:hanging="420"/>
      </w:pPr>
      <w:rPr>
        <w:rFonts w:hint="eastAsia" w:ascii="MS Mincho" w:hAnsi="MS Mincho" w:eastAsia="MS Mincho"/>
        <w:color w:val="auto"/>
      </w:rPr>
    </w:lvl>
    <w:lvl w:ilvl="1" w:tplc="5BEC02BE">
      <w:start w:val="1"/>
      <w:numFmt w:val="bullet"/>
      <w:lvlText w:val="※"/>
      <w:lvlJc w:val="left"/>
      <w:pPr>
        <w:ind w:left="846" w:hanging="420"/>
      </w:pPr>
      <w:rPr>
        <w:rFonts w:hint="eastAsia" w:ascii="MS Mincho" w:hAnsi="MS Mincho" w:eastAsia="MS Mincho"/>
        <w:color w:val="auto"/>
      </w:rPr>
    </w:lvl>
    <w:lvl w:ilvl="2" w:tplc="0409000D" w:tentative="1">
      <w:start w:val="1"/>
      <w:numFmt w:val="bullet"/>
      <w:lvlText w:val=""/>
      <w:lvlJc w:val="left"/>
      <w:pPr>
        <w:ind w:left="1266" w:hanging="420"/>
      </w:pPr>
      <w:rPr>
        <w:rFonts w:hint="default" w:ascii="Wingdings" w:hAnsi="Wingdings"/>
      </w:rPr>
    </w:lvl>
    <w:lvl w:ilvl="3" w:tplc="04090001" w:tentative="1">
      <w:start w:val="1"/>
      <w:numFmt w:val="bullet"/>
      <w:lvlText w:val=""/>
      <w:lvlJc w:val="left"/>
      <w:pPr>
        <w:ind w:left="1686" w:hanging="420"/>
      </w:pPr>
      <w:rPr>
        <w:rFonts w:hint="default" w:ascii="Wingdings" w:hAnsi="Wingdings"/>
      </w:rPr>
    </w:lvl>
    <w:lvl w:ilvl="4" w:tplc="0409000B" w:tentative="1">
      <w:start w:val="1"/>
      <w:numFmt w:val="bullet"/>
      <w:lvlText w:val=""/>
      <w:lvlJc w:val="left"/>
      <w:pPr>
        <w:ind w:left="2106" w:hanging="420"/>
      </w:pPr>
      <w:rPr>
        <w:rFonts w:hint="default" w:ascii="Wingdings" w:hAnsi="Wingdings"/>
      </w:rPr>
    </w:lvl>
    <w:lvl w:ilvl="5" w:tplc="0409000D" w:tentative="1">
      <w:start w:val="1"/>
      <w:numFmt w:val="bullet"/>
      <w:lvlText w:val=""/>
      <w:lvlJc w:val="left"/>
      <w:pPr>
        <w:ind w:left="2526" w:hanging="420"/>
      </w:pPr>
      <w:rPr>
        <w:rFonts w:hint="default" w:ascii="Wingdings" w:hAnsi="Wingdings"/>
      </w:rPr>
    </w:lvl>
    <w:lvl w:ilvl="6" w:tplc="04090001" w:tentative="1">
      <w:start w:val="1"/>
      <w:numFmt w:val="bullet"/>
      <w:lvlText w:val=""/>
      <w:lvlJc w:val="left"/>
      <w:pPr>
        <w:ind w:left="2946" w:hanging="420"/>
      </w:pPr>
      <w:rPr>
        <w:rFonts w:hint="default" w:ascii="Wingdings" w:hAnsi="Wingdings"/>
      </w:rPr>
    </w:lvl>
    <w:lvl w:ilvl="7" w:tplc="0409000B" w:tentative="1">
      <w:start w:val="1"/>
      <w:numFmt w:val="bullet"/>
      <w:lvlText w:val=""/>
      <w:lvlJc w:val="left"/>
      <w:pPr>
        <w:ind w:left="3366" w:hanging="420"/>
      </w:pPr>
      <w:rPr>
        <w:rFonts w:hint="default" w:ascii="Wingdings" w:hAnsi="Wingdings"/>
      </w:rPr>
    </w:lvl>
    <w:lvl w:ilvl="8" w:tplc="0409000D" w:tentative="1">
      <w:start w:val="1"/>
      <w:numFmt w:val="bullet"/>
      <w:lvlText w:val=""/>
      <w:lvlJc w:val="left"/>
      <w:pPr>
        <w:ind w:left="3786" w:hanging="420"/>
      </w:pPr>
      <w:rPr>
        <w:rFonts w:hint="default" w:ascii="Wingdings" w:hAnsi="Wingdings"/>
      </w:rPr>
    </w:lvl>
  </w:abstractNum>
  <w:abstractNum w:abstractNumId="18"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20">
    <w:abstractNumId w:val="19"/>
  </w:num>
  <w:num w:numId="1" w16cid:durableId="140387358">
    <w:abstractNumId w:val="12"/>
  </w:num>
  <w:num w:numId="2" w16cid:durableId="53044524">
    <w:abstractNumId w:val="7"/>
  </w:num>
  <w:num w:numId="3" w16cid:durableId="465390940">
    <w:abstractNumId w:val="18"/>
  </w:num>
  <w:num w:numId="4" w16cid:durableId="64493998">
    <w:abstractNumId w:val="11"/>
  </w:num>
  <w:num w:numId="5" w16cid:durableId="1448088675">
    <w:abstractNumId w:val="1"/>
  </w:num>
  <w:num w:numId="6" w16cid:durableId="773524833">
    <w:abstractNumId w:val="8"/>
  </w:num>
  <w:num w:numId="7" w16cid:durableId="1123186310">
    <w:abstractNumId w:val="10"/>
  </w:num>
  <w:num w:numId="8" w16cid:durableId="2009669013">
    <w:abstractNumId w:val="2"/>
  </w:num>
  <w:num w:numId="9" w16cid:durableId="650214839">
    <w:abstractNumId w:val="16"/>
  </w:num>
  <w:num w:numId="10" w16cid:durableId="1823430206">
    <w:abstractNumId w:val="4"/>
  </w:num>
  <w:num w:numId="11" w16cid:durableId="480077476">
    <w:abstractNumId w:val="17"/>
  </w:num>
  <w:num w:numId="12" w16cid:durableId="525678752">
    <w:abstractNumId w:val="6"/>
  </w:num>
  <w:num w:numId="13" w16cid:durableId="479345414">
    <w:abstractNumId w:val="3"/>
  </w:num>
  <w:num w:numId="14" w16cid:durableId="972904476">
    <w:abstractNumId w:val="5"/>
  </w:num>
  <w:num w:numId="15" w16cid:durableId="418598452">
    <w:abstractNumId w:val="13"/>
  </w:num>
  <w:num w:numId="16" w16cid:durableId="1256397842">
    <w:abstractNumId w:val="9"/>
  </w:num>
  <w:num w:numId="17" w16cid:durableId="1074663510">
    <w:abstractNumId w:val="15"/>
  </w:num>
  <w:num w:numId="18" w16cid:durableId="1608998023">
    <w:abstractNumId w:val="14"/>
  </w:num>
  <w:num w:numId="19" w16cid:durableId="34714876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片岡　悠平">
    <w15:presenceInfo w15:providerId="AD" w15:userId="S::Yuhei_Kataoka@jpf.go.jp::52860260-187e-46ea-81b5-e1ca5ead20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lang="en-US"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565D7"/>
    <w:rsid w:val="00000000"/>
    <w:rsid w:val="000001BC"/>
    <w:rsid w:val="00001698"/>
    <w:rsid w:val="00007D9D"/>
    <w:rsid w:val="00011EE5"/>
    <w:rsid w:val="00015939"/>
    <w:rsid w:val="000167A1"/>
    <w:rsid w:val="00017A17"/>
    <w:rsid w:val="0002285E"/>
    <w:rsid w:val="00023D77"/>
    <w:rsid w:val="0002C3BB"/>
    <w:rsid w:val="00031D64"/>
    <w:rsid w:val="000418C0"/>
    <w:rsid w:val="0004371D"/>
    <w:rsid w:val="00043A1D"/>
    <w:rsid w:val="000561D2"/>
    <w:rsid w:val="00056B9D"/>
    <w:rsid w:val="00060028"/>
    <w:rsid w:val="00070079"/>
    <w:rsid w:val="00073521"/>
    <w:rsid w:val="00075DFF"/>
    <w:rsid w:val="000774F0"/>
    <w:rsid w:val="0008453B"/>
    <w:rsid w:val="0008694F"/>
    <w:rsid w:val="000879BE"/>
    <w:rsid w:val="00094910"/>
    <w:rsid w:val="00097EC5"/>
    <w:rsid w:val="000A2618"/>
    <w:rsid w:val="000B6D27"/>
    <w:rsid w:val="000C0487"/>
    <w:rsid w:val="000C642C"/>
    <w:rsid w:val="000D20B7"/>
    <w:rsid w:val="000D287C"/>
    <w:rsid w:val="000D5659"/>
    <w:rsid w:val="000D7524"/>
    <w:rsid w:val="000E1418"/>
    <w:rsid w:val="000E1925"/>
    <w:rsid w:val="000E2FCF"/>
    <w:rsid w:val="000E7D6E"/>
    <w:rsid w:val="000E7FB7"/>
    <w:rsid w:val="000F33A8"/>
    <w:rsid w:val="000F669B"/>
    <w:rsid w:val="0010136F"/>
    <w:rsid w:val="00103B5E"/>
    <w:rsid w:val="001065AD"/>
    <w:rsid w:val="00114208"/>
    <w:rsid w:val="0012259E"/>
    <w:rsid w:val="001324E4"/>
    <w:rsid w:val="00133840"/>
    <w:rsid w:val="00140E8A"/>
    <w:rsid w:val="00143E8C"/>
    <w:rsid w:val="001501C5"/>
    <w:rsid w:val="001509B9"/>
    <w:rsid w:val="00155779"/>
    <w:rsid w:val="001603EF"/>
    <w:rsid w:val="00166339"/>
    <w:rsid w:val="001719AC"/>
    <w:rsid w:val="00171B5B"/>
    <w:rsid w:val="00176105"/>
    <w:rsid w:val="00183256"/>
    <w:rsid w:val="00185326"/>
    <w:rsid w:val="001879E3"/>
    <w:rsid w:val="001910BF"/>
    <w:rsid w:val="0019228B"/>
    <w:rsid w:val="00192E21"/>
    <w:rsid w:val="001933AC"/>
    <w:rsid w:val="0019777F"/>
    <w:rsid w:val="001A45CA"/>
    <w:rsid w:val="001A54AF"/>
    <w:rsid w:val="001D1EE1"/>
    <w:rsid w:val="001D2088"/>
    <w:rsid w:val="001D272F"/>
    <w:rsid w:val="001E39BD"/>
    <w:rsid w:val="001E3CBD"/>
    <w:rsid w:val="001E4179"/>
    <w:rsid w:val="001E57C4"/>
    <w:rsid w:val="001E79B8"/>
    <w:rsid w:val="001E7FEA"/>
    <w:rsid w:val="001F2B4B"/>
    <w:rsid w:val="001F4F4E"/>
    <w:rsid w:val="002042A6"/>
    <w:rsid w:val="00205B79"/>
    <w:rsid w:val="0021153B"/>
    <w:rsid w:val="00222FBF"/>
    <w:rsid w:val="00223138"/>
    <w:rsid w:val="00231383"/>
    <w:rsid w:val="002339BE"/>
    <w:rsid w:val="00240A84"/>
    <w:rsid w:val="00241804"/>
    <w:rsid w:val="0024186C"/>
    <w:rsid w:val="00244239"/>
    <w:rsid w:val="00252B98"/>
    <w:rsid w:val="00257359"/>
    <w:rsid w:val="00261E1B"/>
    <w:rsid w:val="00262F0C"/>
    <w:rsid w:val="00263D2E"/>
    <w:rsid w:val="0027012C"/>
    <w:rsid w:val="0028576D"/>
    <w:rsid w:val="002945B2"/>
    <w:rsid w:val="002973E4"/>
    <w:rsid w:val="00297B20"/>
    <w:rsid w:val="002A054E"/>
    <w:rsid w:val="002A10C2"/>
    <w:rsid w:val="002A140C"/>
    <w:rsid w:val="002A2647"/>
    <w:rsid w:val="002A3C37"/>
    <w:rsid w:val="002A5001"/>
    <w:rsid w:val="002A7040"/>
    <w:rsid w:val="002A7328"/>
    <w:rsid w:val="002B1693"/>
    <w:rsid w:val="002B187F"/>
    <w:rsid w:val="002B3115"/>
    <w:rsid w:val="002B69A2"/>
    <w:rsid w:val="002C34CA"/>
    <w:rsid w:val="002C6EE0"/>
    <w:rsid w:val="002C6F84"/>
    <w:rsid w:val="002D1FB0"/>
    <w:rsid w:val="002D3DC6"/>
    <w:rsid w:val="002E40C1"/>
    <w:rsid w:val="002F4CA2"/>
    <w:rsid w:val="002F568C"/>
    <w:rsid w:val="002F68D8"/>
    <w:rsid w:val="00305CAA"/>
    <w:rsid w:val="00312367"/>
    <w:rsid w:val="003134EE"/>
    <w:rsid w:val="00316D82"/>
    <w:rsid w:val="003208DB"/>
    <w:rsid w:val="003224C6"/>
    <w:rsid w:val="00333717"/>
    <w:rsid w:val="00335820"/>
    <w:rsid w:val="00336595"/>
    <w:rsid w:val="0034089A"/>
    <w:rsid w:val="00344448"/>
    <w:rsid w:val="0034469C"/>
    <w:rsid w:val="00345FF1"/>
    <w:rsid w:val="00351CC9"/>
    <w:rsid w:val="00352210"/>
    <w:rsid w:val="003528C5"/>
    <w:rsid w:val="00352D3C"/>
    <w:rsid w:val="00354FC8"/>
    <w:rsid w:val="003559E8"/>
    <w:rsid w:val="00355DCC"/>
    <w:rsid w:val="00356699"/>
    <w:rsid w:val="00361F54"/>
    <w:rsid w:val="00365CC2"/>
    <w:rsid w:val="00372C71"/>
    <w:rsid w:val="0037366F"/>
    <w:rsid w:val="00373C3B"/>
    <w:rsid w:val="00376E30"/>
    <w:rsid w:val="0038002F"/>
    <w:rsid w:val="00384F52"/>
    <w:rsid w:val="003866E5"/>
    <w:rsid w:val="003913F9"/>
    <w:rsid w:val="0039302D"/>
    <w:rsid w:val="003A41A8"/>
    <w:rsid w:val="003B034E"/>
    <w:rsid w:val="003C79FD"/>
    <w:rsid w:val="003D1251"/>
    <w:rsid w:val="003D40E2"/>
    <w:rsid w:val="003D76FB"/>
    <w:rsid w:val="003E359C"/>
    <w:rsid w:val="003E5B5B"/>
    <w:rsid w:val="003E694C"/>
    <w:rsid w:val="003F4734"/>
    <w:rsid w:val="00402D19"/>
    <w:rsid w:val="00410ADD"/>
    <w:rsid w:val="0042187B"/>
    <w:rsid w:val="00422343"/>
    <w:rsid w:val="00435F09"/>
    <w:rsid w:val="00436DFF"/>
    <w:rsid w:val="004427BE"/>
    <w:rsid w:val="00450514"/>
    <w:rsid w:val="00454ED5"/>
    <w:rsid w:val="00455100"/>
    <w:rsid w:val="00463326"/>
    <w:rsid w:val="00465138"/>
    <w:rsid w:val="00475603"/>
    <w:rsid w:val="00477E65"/>
    <w:rsid w:val="004805E3"/>
    <w:rsid w:val="004818D3"/>
    <w:rsid w:val="00483522"/>
    <w:rsid w:val="004848E0"/>
    <w:rsid w:val="00491543"/>
    <w:rsid w:val="0049179F"/>
    <w:rsid w:val="0049207E"/>
    <w:rsid w:val="0049224E"/>
    <w:rsid w:val="00492890"/>
    <w:rsid w:val="00495016"/>
    <w:rsid w:val="004A28EB"/>
    <w:rsid w:val="004A2F5B"/>
    <w:rsid w:val="004A3719"/>
    <w:rsid w:val="004A4881"/>
    <w:rsid w:val="004B4F1D"/>
    <w:rsid w:val="004B7087"/>
    <w:rsid w:val="004C41B5"/>
    <w:rsid w:val="004D1CB7"/>
    <w:rsid w:val="004D2CA1"/>
    <w:rsid w:val="004D4AD0"/>
    <w:rsid w:val="004D4FCC"/>
    <w:rsid w:val="004E1C73"/>
    <w:rsid w:val="004E5B4D"/>
    <w:rsid w:val="004F6174"/>
    <w:rsid w:val="00504C2C"/>
    <w:rsid w:val="005118FC"/>
    <w:rsid w:val="0051645F"/>
    <w:rsid w:val="0051786A"/>
    <w:rsid w:val="00517FB2"/>
    <w:rsid w:val="00520488"/>
    <w:rsid w:val="00522C3E"/>
    <w:rsid w:val="00523DA9"/>
    <w:rsid w:val="005242E4"/>
    <w:rsid w:val="00532C4D"/>
    <w:rsid w:val="005333FC"/>
    <w:rsid w:val="00534C03"/>
    <w:rsid w:val="00541607"/>
    <w:rsid w:val="00543600"/>
    <w:rsid w:val="00543E02"/>
    <w:rsid w:val="005477F1"/>
    <w:rsid w:val="00547FE1"/>
    <w:rsid w:val="00553165"/>
    <w:rsid w:val="0055776C"/>
    <w:rsid w:val="00560921"/>
    <w:rsid w:val="005618DD"/>
    <w:rsid w:val="00566BC0"/>
    <w:rsid w:val="00572D06"/>
    <w:rsid w:val="00575C8C"/>
    <w:rsid w:val="00577057"/>
    <w:rsid w:val="00582748"/>
    <w:rsid w:val="00583145"/>
    <w:rsid w:val="00592CD4"/>
    <w:rsid w:val="005A225C"/>
    <w:rsid w:val="005A39B9"/>
    <w:rsid w:val="005A5EAA"/>
    <w:rsid w:val="005A7FCA"/>
    <w:rsid w:val="005B3FC6"/>
    <w:rsid w:val="005B7D1E"/>
    <w:rsid w:val="005C4379"/>
    <w:rsid w:val="005D48E5"/>
    <w:rsid w:val="005D51D5"/>
    <w:rsid w:val="005E07EA"/>
    <w:rsid w:val="005F0C98"/>
    <w:rsid w:val="006030DC"/>
    <w:rsid w:val="006110EE"/>
    <w:rsid w:val="006119AE"/>
    <w:rsid w:val="00611A5C"/>
    <w:rsid w:val="00611FA2"/>
    <w:rsid w:val="006176FA"/>
    <w:rsid w:val="00620F84"/>
    <w:rsid w:val="0062464E"/>
    <w:rsid w:val="0062525E"/>
    <w:rsid w:val="006354A1"/>
    <w:rsid w:val="00641E87"/>
    <w:rsid w:val="00643676"/>
    <w:rsid w:val="006449C7"/>
    <w:rsid w:val="006449DA"/>
    <w:rsid w:val="00654B9A"/>
    <w:rsid w:val="00662923"/>
    <w:rsid w:val="006640F6"/>
    <w:rsid w:val="00664BC6"/>
    <w:rsid w:val="00667903"/>
    <w:rsid w:val="0067147E"/>
    <w:rsid w:val="00676690"/>
    <w:rsid w:val="00680340"/>
    <w:rsid w:val="00680351"/>
    <w:rsid w:val="00686C56"/>
    <w:rsid w:val="006A029D"/>
    <w:rsid w:val="006A259D"/>
    <w:rsid w:val="006A36D7"/>
    <w:rsid w:val="006A3B36"/>
    <w:rsid w:val="006A516F"/>
    <w:rsid w:val="006A53F3"/>
    <w:rsid w:val="006B44F6"/>
    <w:rsid w:val="006B7495"/>
    <w:rsid w:val="006C3E8B"/>
    <w:rsid w:val="006C5BD5"/>
    <w:rsid w:val="006C6251"/>
    <w:rsid w:val="006C7B06"/>
    <w:rsid w:val="006C7EBE"/>
    <w:rsid w:val="006D40D0"/>
    <w:rsid w:val="006D61C8"/>
    <w:rsid w:val="006E2BF3"/>
    <w:rsid w:val="006E56A6"/>
    <w:rsid w:val="006F019A"/>
    <w:rsid w:val="00700787"/>
    <w:rsid w:val="007017DA"/>
    <w:rsid w:val="00704C10"/>
    <w:rsid w:val="00720A84"/>
    <w:rsid w:val="00722208"/>
    <w:rsid w:val="007243C4"/>
    <w:rsid w:val="007366DE"/>
    <w:rsid w:val="007448B6"/>
    <w:rsid w:val="00747499"/>
    <w:rsid w:val="00752CAB"/>
    <w:rsid w:val="0076138F"/>
    <w:rsid w:val="00761B05"/>
    <w:rsid w:val="00770F38"/>
    <w:rsid w:val="00771A88"/>
    <w:rsid w:val="007724C2"/>
    <w:rsid w:val="00777574"/>
    <w:rsid w:val="007800F7"/>
    <w:rsid w:val="007805A1"/>
    <w:rsid w:val="00783B69"/>
    <w:rsid w:val="007865F3"/>
    <w:rsid w:val="00786BAA"/>
    <w:rsid w:val="0079109C"/>
    <w:rsid w:val="00794970"/>
    <w:rsid w:val="007958A8"/>
    <w:rsid w:val="007A2CFB"/>
    <w:rsid w:val="007A2D38"/>
    <w:rsid w:val="007A3E14"/>
    <w:rsid w:val="007A58B5"/>
    <w:rsid w:val="007A6094"/>
    <w:rsid w:val="007A6C40"/>
    <w:rsid w:val="007C1A0B"/>
    <w:rsid w:val="007C2E5C"/>
    <w:rsid w:val="007C6C73"/>
    <w:rsid w:val="007D2A90"/>
    <w:rsid w:val="007D2BF1"/>
    <w:rsid w:val="007D7740"/>
    <w:rsid w:val="007D7883"/>
    <w:rsid w:val="007E442E"/>
    <w:rsid w:val="007E6236"/>
    <w:rsid w:val="007F20A8"/>
    <w:rsid w:val="007F5CE2"/>
    <w:rsid w:val="00800B66"/>
    <w:rsid w:val="00804A9A"/>
    <w:rsid w:val="008051BC"/>
    <w:rsid w:val="00806083"/>
    <w:rsid w:val="008101B4"/>
    <w:rsid w:val="00810C8A"/>
    <w:rsid w:val="00812B3D"/>
    <w:rsid w:val="00813FAD"/>
    <w:rsid w:val="00817AFD"/>
    <w:rsid w:val="00817F5C"/>
    <w:rsid w:val="00821F96"/>
    <w:rsid w:val="00822A6B"/>
    <w:rsid w:val="00830F97"/>
    <w:rsid w:val="008314B2"/>
    <w:rsid w:val="0084038F"/>
    <w:rsid w:val="00840E7B"/>
    <w:rsid w:val="00841189"/>
    <w:rsid w:val="00843A22"/>
    <w:rsid w:val="0084412F"/>
    <w:rsid w:val="00845AB9"/>
    <w:rsid w:val="00846AA3"/>
    <w:rsid w:val="0087135C"/>
    <w:rsid w:val="00875274"/>
    <w:rsid w:val="00876506"/>
    <w:rsid w:val="00882B1C"/>
    <w:rsid w:val="00885116"/>
    <w:rsid w:val="0088591F"/>
    <w:rsid w:val="008874FF"/>
    <w:rsid w:val="008900EC"/>
    <w:rsid w:val="00892FAC"/>
    <w:rsid w:val="008B2D54"/>
    <w:rsid w:val="008B5F87"/>
    <w:rsid w:val="008C086C"/>
    <w:rsid w:val="008C0ED7"/>
    <w:rsid w:val="008C1C54"/>
    <w:rsid w:val="008C48D0"/>
    <w:rsid w:val="008C4926"/>
    <w:rsid w:val="008C744A"/>
    <w:rsid w:val="008D1AA7"/>
    <w:rsid w:val="008D300B"/>
    <w:rsid w:val="008D4274"/>
    <w:rsid w:val="008D5D77"/>
    <w:rsid w:val="008E016D"/>
    <w:rsid w:val="00900E13"/>
    <w:rsid w:val="00901DA6"/>
    <w:rsid w:val="0090236B"/>
    <w:rsid w:val="0090588A"/>
    <w:rsid w:val="009140D6"/>
    <w:rsid w:val="009163B0"/>
    <w:rsid w:val="00916D6A"/>
    <w:rsid w:val="00917E41"/>
    <w:rsid w:val="00927192"/>
    <w:rsid w:val="00931BD5"/>
    <w:rsid w:val="00931EAA"/>
    <w:rsid w:val="00933FDA"/>
    <w:rsid w:val="009348EB"/>
    <w:rsid w:val="00934FAC"/>
    <w:rsid w:val="00940E41"/>
    <w:rsid w:val="009478AD"/>
    <w:rsid w:val="00952D28"/>
    <w:rsid w:val="00952E6B"/>
    <w:rsid w:val="00956659"/>
    <w:rsid w:val="00956D80"/>
    <w:rsid w:val="00957063"/>
    <w:rsid w:val="009622BA"/>
    <w:rsid w:val="009625BF"/>
    <w:rsid w:val="00965F3E"/>
    <w:rsid w:val="00972CEB"/>
    <w:rsid w:val="009744BA"/>
    <w:rsid w:val="009745A1"/>
    <w:rsid w:val="00980A1A"/>
    <w:rsid w:val="00982FF3"/>
    <w:rsid w:val="00984432"/>
    <w:rsid w:val="00986DA5"/>
    <w:rsid w:val="0098710F"/>
    <w:rsid w:val="009871F3"/>
    <w:rsid w:val="009874B7"/>
    <w:rsid w:val="009903F9"/>
    <w:rsid w:val="009911FE"/>
    <w:rsid w:val="009A584E"/>
    <w:rsid w:val="009A5F00"/>
    <w:rsid w:val="009B3AC7"/>
    <w:rsid w:val="009B5093"/>
    <w:rsid w:val="009C0D37"/>
    <w:rsid w:val="009C41BA"/>
    <w:rsid w:val="009C4A47"/>
    <w:rsid w:val="009D412F"/>
    <w:rsid w:val="009D4B23"/>
    <w:rsid w:val="009D51AC"/>
    <w:rsid w:val="009D7672"/>
    <w:rsid w:val="009E1A28"/>
    <w:rsid w:val="009E393B"/>
    <w:rsid w:val="009E6189"/>
    <w:rsid w:val="009F0F85"/>
    <w:rsid w:val="009F66EF"/>
    <w:rsid w:val="00A040A9"/>
    <w:rsid w:val="00A11F1A"/>
    <w:rsid w:val="00A20917"/>
    <w:rsid w:val="00A236B7"/>
    <w:rsid w:val="00A24066"/>
    <w:rsid w:val="00A303D3"/>
    <w:rsid w:val="00A34DD4"/>
    <w:rsid w:val="00A43973"/>
    <w:rsid w:val="00A44838"/>
    <w:rsid w:val="00A464F6"/>
    <w:rsid w:val="00A46FDD"/>
    <w:rsid w:val="00A60E7B"/>
    <w:rsid w:val="00A61E7D"/>
    <w:rsid w:val="00A655D5"/>
    <w:rsid w:val="00A707F7"/>
    <w:rsid w:val="00A713F5"/>
    <w:rsid w:val="00A72EB6"/>
    <w:rsid w:val="00A758A5"/>
    <w:rsid w:val="00A81E7C"/>
    <w:rsid w:val="00A85673"/>
    <w:rsid w:val="00A85E1E"/>
    <w:rsid w:val="00A92351"/>
    <w:rsid w:val="00A96E12"/>
    <w:rsid w:val="00AB3966"/>
    <w:rsid w:val="00AB5E2D"/>
    <w:rsid w:val="00AB709B"/>
    <w:rsid w:val="00AD058E"/>
    <w:rsid w:val="00AE0AE8"/>
    <w:rsid w:val="00AE17C1"/>
    <w:rsid w:val="00AE1C95"/>
    <w:rsid w:val="00AE29B4"/>
    <w:rsid w:val="00AE48BB"/>
    <w:rsid w:val="00AE4A6C"/>
    <w:rsid w:val="00AE5B05"/>
    <w:rsid w:val="00B05F38"/>
    <w:rsid w:val="00B06BEE"/>
    <w:rsid w:val="00B111FC"/>
    <w:rsid w:val="00B16105"/>
    <w:rsid w:val="00B16E75"/>
    <w:rsid w:val="00B2334D"/>
    <w:rsid w:val="00B2366B"/>
    <w:rsid w:val="00B263AA"/>
    <w:rsid w:val="00B31227"/>
    <w:rsid w:val="00B32443"/>
    <w:rsid w:val="00B324E9"/>
    <w:rsid w:val="00B32C3D"/>
    <w:rsid w:val="00B32E45"/>
    <w:rsid w:val="00B331FC"/>
    <w:rsid w:val="00B41B85"/>
    <w:rsid w:val="00B506D0"/>
    <w:rsid w:val="00B51C2C"/>
    <w:rsid w:val="00B521E6"/>
    <w:rsid w:val="00B53D1B"/>
    <w:rsid w:val="00B55401"/>
    <w:rsid w:val="00B55C5C"/>
    <w:rsid w:val="00B6024F"/>
    <w:rsid w:val="00B6352B"/>
    <w:rsid w:val="00B63B03"/>
    <w:rsid w:val="00B66142"/>
    <w:rsid w:val="00B73D98"/>
    <w:rsid w:val="00B7530D"/>
    <w:rsid w:val="00B80044"/>
    <w:rsid w:val="00B858C7"/>
    <w:rsid w:val="00B86ABE"/>
    <w:rsid w:val="00B87908"/>
    <w:rsid w:val="00B9142B"/>
    <w:rsid w:val="00B928E6"/>
    <w:rsid w:val="00B94E5F"/>
    <w:rsid w:val="00BA29AB"/>
    <w:rsid w:val="00BA63D4"/>
    <w:rsid w:val="00BA71C7"/>
    <w:rsid w:val="00BB183F"/>
    <w:rsid w:val="00BB2C54"/>
    <w:rsid w:val="00BB6528"/>
    <w:rsid w:val="00BB6799"/>
    <w:rsid w:val="00BB683E"/>
    <w:rsid w:val="00BC25C8"/>
    <w:rsid w:val="00BC4FA5"/>
    <w:rsid w:val="00BC5CE5"/>
    <w:rsid w:val="00BC6858"/>
    <w:rsid w:val="00BD3704"/>
    <w:rsid w:val="00BD54AC"/>
    <w:rsid w:val="00BE0CA4"/>
    <w:rsid w:val="00BE2150"/>
    <w:rsid w:val="00BF34BE"/>
    <w:rsid w:val="00BF5536"/>
    <w:rsid w:val="00C0181C"/>
    <w:rsid w:val="00C14B7D"/>
    <w:rsid w:val="00C20FD8"/>
    <w:rsid w:val="00C24E39"/>
    <w:rsid w:val="00C26728"/>
    <w:rsid w:val="00C36087"/>
    <w:rsid w:val="00C371EB"/>
    <w:rsid w:val="00C40880"/>
    <w:rsid w:val="00C436AB"/>
    <w:rsid w:val="00C4405B"/>
    <w:rsid w:val="00C55F7C"/>
    <w:rsid w:val="00C606BD"/>
    <w:rsid w:val="00C62E38"/>
    <w:rsid w:val="00C6431F"/>
    <w:rsid w:val="00C660E6"/>
    <w:rsid w:val="00C73F76"/>
    <w:rsid w:val="00C75952"/>
    <w:rsid w:val="00C85E6A"/>
    <w:rsid w:val="00C86BED"/>
    <w:rsid w:val="00C87A35"/>
    <w:rsid w:val="00C907D9"/>
    <w:rsid w:val="00C969D4"/>
    <w:rsid w:val="00CA3BE9"/>
    <w:rsid w:val="00CA5FB5"/>
    <w:rsid w:val="00CA644D"/>
    <w:rsid w:val="00CB3E67"/>
    <w:rsid w:val="00CB45CB"/>
    <w:rsid w:val="00CC165C"/>
    <w:rsid w:val="00CC4171"/>
    <w:rsid w:val="00CD63FF"/>
    <w:rsid w:val="00CE104D"/>
    <w:rsid w:val="00CE2B8D"/>
    <w:rsid w:val="00CE3952"/>
    <w:rsid w:val="00CF02F3"/>
    <w:rsid w:val="00D00558"/>
    <w:rsid w:val="00D042CF"/>
    <w:rsid w:val="00D04ACD"/>
    <w:rsid w:val="00D06040"/>
    <w:rsid w:val="00D061AC"/>
    <w:rsid w:val="00D07A01"/>
    <w:rsid w:val="00D135B7"/>
    <w:rsid w:val="00D147FB"/>
    <w:rsid w:val="00D1516B"/>
    <w:rsid w:val="00D16DB3"/>
    <w:rsid w:val="00D20EFA"/>
    <w:rsid w:val="00D21B0D"/>
    <w:rsid w:val="00D249FC"/>
    <w:rsid w:val="00D26110"/>
    <w:rsid w:val="00D30927"/>
    <w:rsid w:val="00D41F6F"/>
    <w:rsid w:val="00D4236B"/>
    <w:rsid w:val="00D42455"/>
    <w:rsid w:val="00D45077"/>
    <w:rsid w:val="00D5114D"/>
    <w:rsid w:val="00D520C5"/>
    <w:rsid w:val="00D52337"/>
    <w:rsid w:val="00D56468"/>
    <w:rsid w:val="00D602D2"/>
    <w:rsid w:val="00D65442"/>
    <w:rsid w:val="00D659EC"/>
    <w:rsid w:val="00D73FBE"/>
    <w:rsid w:val="00D7576F"/>
    <w:rsid w:val="00D76323"/>
    <w:rsid w:val="00D8230E"/>
    <w:rsid w:val="00D833A1"/>
    <w:rsid w:val="00D835B8"/>
    <w:rsid w:val="00D854B4"/>
    <w:rsid w:val="00D92C96"/>
    <w:rsid w:val="00D9368F"/>
    <w:rsid w:val="00D949A6"/>
    <w:rsid w:val="00D972BD"/>
    <w:rsid w:val="00DA1683"/>
    <w:rsid w:val="00DA30FC"/>
    <w:rsid w:val="00DA5AF1"/>
    <w:rsid w:val="00DA5B1C"/>
    <w:rsid w:val="00DA6AC4"/>
    <w:rsid w:val="00DB032B"/>
    <w:rsid w:val="00DB0A8E"/>
    <w:rsid w:val="00DB6B1F"/>
    <w:rsid w:val="00DC03F8"/>
    <w:rsid w:val="00DC098C"/>
    <w:rsid w:val="00DC21D7"/>
    <w:rsid w:val="00DC749B"/>
    <w:rsid w:val="00DD0949"/>
    <w:rsid w:val="00DD2E52"/>
    <w:rsid w:val="00DD73F9"/>
    <w:rsid w:val="00DE4070"/>
    <w:rsid w:val="00DE6318"/>
    <w:rsid w:val="00DE67EE"/>
    <w:rsid w:val="00DE6AF7"/>
    <w:rsid w:val="00DF2E61"/>
    <w:rsid w:val="00DF3863"/>
    <w:rsid w:val="00DF654B"/>
    <w:rsid w:val="00E002C9"/>
    <w:rsid w:val="00E01401"/>
    <w:rsid w:val="00E05271"/>
    <w:rsid w:val="00E12610"/>
    <w:rsid w:val="00E14DD1"/>
    <w:rsid w:val="00E20FDE"/>
    <w:rsid w:val="00E250AB"/>
    <w:rsid w:val="00E31919"/>
    <w:rsid w:val="00E32350"/>
    <w:rsid w:val="00E3792C"/>
    <w:rsid w:val="00E5215C"/>
    <w:rsid w:val="00E624A0"/>
    <w:rsid w:val="00E65069"/>
    <w:rsid w:val="00E65F6E"/>
    <w:rsid w:val="00E71444"/>
    <w:rsid w:val="00E7268B"/>
    <w:rsid w:val="00E7471F"/>
    <w:rsid w:val="00E7780F"/>
    <w:rsid w:val="00E802DA"/>
    <w:rsid w:val="00E8203A"/>
    <w:rsid w:val="00E82EC5"/>
    <w:rsid w:val="00E83831"/>
    <w:rsid w:val="00E84A04"/>
    <w:rsid w:val="00E935AD"/>
    <w:rsid w:val="00E9642F"/>
    <w:rsid w:val="00EA2A53"/>
    <w:rsid w:val="00EA4D6D"/>
    <w:rsid w:val="00EA7CCE"/>
    <w:rsid w:val="00EB0E55"/>
    <w:rsid w:val="00EB731F"/>
    <w:rsid w:val="00EC0B06"/>
    <w:rsid w:val="00EC2CC6"/>
    <w:rsid w:val="00ED1E1C"/>
    <w:rsid w:val="00ED275E"/>
    <w:rsid w:val="00ED4500"/>
    <w:rsid w:val="00ED6CD2"/>
    <w:rsid w:val="00EE263F"/>
    <w:rsid w:val="00EF3334"/>
    <w:rsid w:val="00F00621"/>
    <w:rsid w:val="00F15F49"/>
    <w:rsid w:val="00F3106A"/>
    <w:rsid w:val="00F35717"/>
    <w:rsid w:val="00F44553"/>
    <w:rsid w:val="00F51A7D"/>
    <w:rsid w:val="00F565D7"/>
    <w:rsid w:val="00F632A7"/>
    <w:rsid w:val="00F6550A"/>
    <w:rsid w:val="00F71A5C"/>
    <w:rsid w:val="00F73AD0"/>
    <w:rsid w:val="00F74044"/>
    <w:rsid w:val="00F801F6"/>
    <w:rsid w:val="00F81397"/>
    <w:rsid w:val="00F82FF2"/>
    <w:rsid w:val="00F83E3A"/>
    <w:rsid w:val="00F8516A"/>
    <w:rsid w:val="00F8646B"/>
    <w:rsid w:val="00F87CB3"/>
    <w:rsid w:val="00F92EFB"/>
    <w:rsid w:val="00F94A00"/>
    <w:rsid w:val="00F963F1"/>
    <w:rsid w:val="00FA110B"/>
    <w:rsid w:val="00FA51F5"/>
    <w:rsid w:val="00FA5D67"/>
    <w:rsid w:val="00FB12BC"/>
    <w:rsid w:val="00FB286D"/>
    <w:rsid w:val="00FB4A98"/>
    <w:rsid w:val="00FC1A23"/>
    <w:rsid w:val="00FC321E"/>
    <w:rsid w:val="00FC4E49"/>
    <w:rsid w:val="00FC519A"/>
    <w:rsid w:val="00FC5F66"/>
    <w:rsid w:val="00FD522F"/>
    <w:rsid w:val="00FD6684"/>
    <w:rsid w:val="00FD7400"/>
    <w:rsid w:val="00FE1887"/>
    <w:rsid w:val="00FE4DF1"/>
    <w:rsid w:val="00FE5891"/>
    <w:rsid w:val="00FF3E51"/>
    <w:rsid w:val="0171BA54"/>
    <w:rsid w:val="02523618"/>
    <w:rsid w:val="027302CB"/>
    <w:rsid w:val="033E6E5E"/>
    <w:rsid w:val="04E3F1B0"/>
    <w:rsid w:val="0615B0BF"/>
    <w:rsid w:val="0617FD0E"/>
    <w:rsid w:val="06732A16"/>
    <w:rsid w:val="06F9DDF6"/>
    <w:rsid w:val="088C332F"/>
    <w:rsid w:val="08F3EDE4"/>
    <w:rsid w:val="0FB451BF"/>
    <w:rsid w:val="0FCF6687"/>
    <w:rsid w:val="101BD821"/>
    <w:rsid w:val="121B0AED"/>
    <w:rsid w:val="12D0B99D"/>
    <w:rsid w:val="12FDA88B"/>
    <w:rsid w:val="134BD119"/>
    <w:rsid w:val="139A194D"/>
    <w:rsid w:val="1472C12F"/>
    <w:rsid w:val="1561F0B4"/>
    <w:rsid w:val="1BA6C07D"/>
    <w:rsid w:val="1DE82D91"/>
    <w:rsid w:val="1E5BD0DD"/>
    <w:rsid w:val="1E658C44"/>
    <w:rsid w:val="1F554E5A"/>
    <w:rsid w:val="21FC5F1B"/>
    <w:rsid w:val="22479CEE"/>
    <w:rsid w:val="22ACF40E"/>
    <w:rsid w:val="2551B499"/>
    <w:rsid w:val="2679CE0D"/>
    <w:rsid w:val="28F78EA5"/>
    <w:rsid w:val="2951EEB3"/>
    <w:rsid w:val="2AA3A252"/>
    <w:rsid w:val="2B8990F3"/>
    <w:rsid w:val="2BEC77F0"/>
    <w:rsid w:val="2CA4864A"/>
    <w:rsid w:val="2EF08E18"/>
    <w:rsid w:val="30D6D21C"/>
    <w:rsid w:val="31ABCB8A"/>
    <w:rsid w:val="3211D644"/>
    <w:rsid w:val="34536F2B"/>
    <w:rsid w:val="37CCEA68"/>
    <w:rsid w:val="39303ADC"/>
    <w:rsid w:val="3B3E0EF7"/>
    <w:rsid w:val="3CAC1EF6"/>
    <w:rsid w:val="3EAE0768"/>
    <w:rsid w:val="4010726F"/>
    <w:rsid w:val="402C02C2"/>
    <w:rsid w:val="4145606B"/>
    <w:rsid w:val="42F3932B"/>
    <w:rsid w:val="4354FD23"/>
    <w:rsid w:val="442729CE"/>
    <w:rsid w:val="451C4B64"/>
    <w:rsid w:val="46BC651A"/>
    <w:rsid w:val="46CAFB72"/>
    <w:rsid w:val="47C04C5D"/>
    <w:rsid w:val="47C3F8CC"/>
    <w:rsid w:val="48753EBB"/>
    <w:rsid w:val="489CA95E"/>
    <w:rsid w:val="4912ACDD"/>
    <w:rsid w:val="4A2EFA1B"/>
    <w:rsid w:val="4B3E7D27"/>
    <w:rsid w:val="4C21E8F3"/>
    <w:rsid w:val="4C64677F"/>
    <w:rsid w:val="4F3EF1F4"/>
    <w:rsid w:val="51EEA3B3"/>
    <w:rsid w:val="545A70C3"/>
    <w:rsid w:val="55650788"/>
    <w:rsid w:val="56AF3B22"/>
    <w:rsid w:val="57B9AECE"/>
    <w:rsid w:val="59649012"/>
    <w:rsid w:val="5B459E1F"/>
    <w:rsid w:val="5BD259BC"/>
    <w:rsid w:val="5E38190F"/>
    <w:rsid w:val="5F06EA8C"/>
    <w:rsid w:val="608743F8"/>
    <w:rsid w:val="61794E96"/>
    <w:rsid w:val="61C8D276"/>
    <w:rsid w:val="620D6067"/>
    <w:rsid w:val="640D0CB3"/>
    <w:rsid w:val="67A98ACC"/>
    <w:rsid w:val="6AFCBFDA"/>
    <w:rsid w:val="6D1DACA9"/>
    <w:rsid w:val="6E5903A5"/>
    <w:rsid w:val="700048A1"/>
    <w:rsid w:val="7122E98E"/>
    <w:rsid w:val="735EC64D"/>
    <w:rsid w:val="744A651D"/>
    <w:rsid w:val="762755ED"/>
    <w:rsid w:val="78F79A92"/>
    <w:rsid w:val="79100448"/>
    <w:rsid w:val="7A08DACD"/>
    <w:rsid w:val="7AF13A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765BF7"/>
  <w15:docId w15:val="{87747FE3-E086-4D67-A638-C202CBDCD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84F52"/>
    <w:pPr>
      <w:widowControl w:val="0"/>
      <w:autoSpaceDE w:val="0"/>
      <w:autoSpaceDN w:val="0"/>
      <w:adjustRightInd w:val="0"/>
      <w:jc w:val="both"/>
      <w:textAlignment w:val="baseline"/>
    </w:pPr>
    <w:rPr>
      <w:sz w:val="18"/>
    </w:rPr>
  </w:style>
  <w:style w:type="paragraph" w:styleId="Heading1">
    <w:name w:val="heading 1"/>
    <w:basedOn w:val="Normal"/>
    <w:next w:val="Normal"/>
    <w:qFormat/>
    <w:pPr>
      <w:keepNext/>
      <w:outlineLvl w:val="0"/>
    </w:pPr>
    <w:rPr>
      <w:sz w:val="26"/>
    </w:rPr>
  </w:style>
  <w:style w:type="paragraph" w:styleId="Heading2">
    <w:name w:val="heading 2"/>
    <w:basedOn w:val="Normal"/>
    <w:next w:val="Normal"/>
    <w:qFormat/>
    <w:pPr>
      <w:keepNext/>
      <w:spacing w:line="240" w:lineRule="exact"/>
      <w:jc w:val="center"/>
      <w:outlineLvl w:val="1"/>
    </w:pPr>
    <w:rPr>
      <w:b/>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pPr>
      <w:tabs>
        <w:tab w:val="center" w:pos="4252"/>
        <w:tab w:val="right" w:pos="8504"/>
      </w:tabs>
    </w:pPr>
  </w:style>
  <w:style w:type="character" w:styleId="PageNumber">
    <w:name w:val="page number"/>
    <w:basedOn w:val="DefaultParagraphFont"/>
  </w:style>
  <w:style w:type="paragraph" w:styleId="Header">
    <w:name w:val="header"/>
    <w:basedOn w:val="Normal"/>
    <w:link w:val="HeaderChar"/>
    <w:uiPriority w:val="99"/>
    <w:pPr>
      <w:tabs>
        <w:tab w:val="center" w:pos="4252"/>
        <w:tab w:val="right" w:pos="8504"/>
      </w:tabs>
    </w:pPr>
  </w:style>
  <w:style w:type="paragraph" w:styleId="BodyText21" w:customStyle="1">
    <w:name w:val="Body Text 21"/>
    <w:basedOn w:val="Normal"/>
    <w:pPr>
      <w:ind w:left="539" w:hanging="539"/>
    </w:pPr>
  </w:style>
  <w:style w:type="paragraph" w:styleId="BodyText">
    <w:name w:val="Body Text"/>
    <w:basedOn w:val="Normal"/>
    <w:pPr>
      <w:spacing w:line="240" w:lineRule="exact"/>
    </w:pPr>
    <w:rPr>
      <w:sz w:val="16"/>
    </w:rPr>
  </w:style>
  <w:style w:type="paragraph" w:styleId="BlockText">
    <w:name w:val="Block Text"/>
    <w:basedOn w:val="Normal"/>
    <w:pPr>
      <w:spacing w:line="180" w:lineRule="exact"/>
      <w:ind w:left="113" w:right="113"/>
      <w:jc w:val="center"/>
    </w:pPr>
    <w:rPr>
      <w:rFonts w:hAnsi="MS Mincho"/>
      <w:sz w:val="15"/>
    </w:rPr>
  </w:style>
  <w:style w:type="paragraph" w:styleId="BodyTextIndent">
    <w:name w:val="Body Text Indent"/>
    <w:basedOn w:val="Normal"/>
    <w:pPr>
      <w:spacing w:before="40" w:after="40" w:line="200" w:lineRule="exact"/>
      <w:ind w:left="-567"/>
    </w:pPr>
  </w:style>
  <w:style w:type="paragraph" w:styleId="NormalIndent">
    <w:name w:val="Normal Indent"/>
    <w:basedOn w:val="Normal"/>
    <w:pPr>
      <w:overflowPunct w:val="0"/>
      <w:ind w:left="720"/>
    </w:pPr>
    <w:rPr>
      <w:rFonts w:ascii="Times New Roman" w:hAnsi="Times New Roman" w:eastAsia="MS UI Gothic"/>
    </w:rPr>
  </w:style>
  <w:style w:type="table" w:styleId="TableGrid">
    <w:name w:val="Table Grid"/>
    <w:basedOn w:val="TableNormal"/>
    <w:rsid w:val="00185326"/>
    <w:pPr>
      <w:widowControl w:val="0"/>
      <w:autoSpaceDE w:val="0"/>
      <w:autoSpaceDN w:val="0"/>
      <w:adjustRightInd w:val="0"/>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textcenter" w:customStyle="1">
    <w:name w:val="tabletext center"/>
    <w:basedOn w:val="tabletext2"/>
    <w:rsid w:val="007C6C73"/>
    <w:pPr>
      <w:jc w:val="center"/>
    </w:pPr>
  </w:style>
  <w:style w:type="paragraph" w:styleId="tabletext2" w:customStyle="1">
    <w:name w:val="tabletext2"/>
    <w:basedOn w:val="Normal"/>
    <w:rsid w:val="007C6C73"/>
    <w:pPr>
      <w:overflowPunct w:val="0"/>
      <w:spacing w:before="60" w:after="60"/>
      <w:jc w:val="left"/>
    </w:pPr>
    <w:rPr>
      <w:rFonts w:ascii="Arial" w:hAnsi="Arial" w:eastAsia="MS Gothic"/>
    </w:rPr>
  </w:style>
  <w:style w:type="paragraph" w:styleId="BalloonText">
    <w:name w:val="Balloon Text"/>
    <w:basedOn w:val="Normal"/>
    <w:link w:val="BalloonTextChar"/>
    <w:rsid w:val="00410ADD"/>
    <w:rPr>
      <w:rFonts w:ascii="Arial" w:hAnsi="Arial" w:eastAsia="MS Gothic"/>
      <w:szCs w:val="18"/>
    </w:rPr>
  </w:style>
  <w:style w:type="character" w:styleId="BalloonTextChar" w:customStyle="1">
    <w:name w:val="Balloon Text Char"/>
    <w:link w:val="BalloonText"/>
    <w:rsid w:val="00410ADD"/>
    <w:rPr>
      <w:rFonts w:ascii="Arial" w:hAnsi="Arial" w:eastAsia="MS Gothic" w:cs="Times New Roman"/>
      <w:sz w:val="18"/>
      <w:szCs w:val="18"/>
    </w:rPr>
  </w:style>
  <w:style w:type="character" w:styleId="CommentReference">
    <w:name w:val="annotation reference"/>
    <w:rsid w:val="002B187F"/>
    <w:rPr>
      <w:sz w:val="18"/>
      <w:szCs w:val="18"/>
    </w:rPr>
  </w:style>
  <w:style w:type="paragraph" w:styleId="CommentText">
    <w:name w:val="annotation text"/>
    <w:basedOn w:val="Normal"/>
    <w:link w:val="CommentTextChar"/>
    <w:rsid w:val="002B187F"/>
    <w:pPr>
      <w:jc w:val="left"/>
    </w:pPr>
  </w:style>
  <w:style w:type="character" w:styleId="CommentTextChar" w:customStyle="1">
    <w:name w:val="Comment Text Char"/>
    <w:link w:val="CommentText"/>
    <w:rsid w:val="002B187F"/>
    <w:rPr>
      <w:sz w:val="18"/>
    </w:rPr>
  </w:style>
  <w:style w:type="paragraph" w:styleId="CommentSubject">
    <w:name w:val="annotation subject"/>
    <w:basedOn w:val="CommentText"/>
    <w:next w:val="CommentText"/>
    <w:link w:val="CommentSubjectChar"/>
    <w:rsid w:val="002B187F"/>
    <w:rPr>
      <w:b/>
      <w:bCs/>
    </w:rPr>
  </w:style>
  <w:style w:type="character" w:styleId="CommentSubjectChar" w:customStyle="1">
    <w:name w:val="Comment Subject Char"/>
    <w:link w:val="CommentSubject"/>
    <w:rsid w:val="002B187F"/>
    <w:rPr>
      <w:b/>
      <w:bCs/>
      <w:sz w:val="18"/>
    </w:rPr>
  </w:style>
  <w:style w:type="character" w:styleId="FooterChar" w:customStyle="1">
    <w:name w:val="Footer Char"/>
    <w:link w:val="Footer"/>
    <w:uiPriority w:val="99"/>
    <w:rsid w:val="002B187F"/>
    <w:rPr>
      <w:sz w:val="18"/>
    </w:rPr>
  </w:style>
  <w:style w:type="character" w:styleId="Hyperlink">
    <w:name w:val="Hyperlink"/>
    <w:rsid w:val="000D287C"/>
    <w:rPr>
      <w:color w:val="0000FF"/>
      <w:u w:val="single"/>
    </w:rPr>
  </w:style>
  <w:style w:type="character" w:styleId="FollowedHyperlink">
    <w:name w:val="FollowedHyperlink"/>
    <w:rsid w:val="000D287C"/>
    <w:rPr>
      <w:color w:val="800080"/>
      <w:u w:val="single"/>
    </w:rPr>
  </w:style>
  <w:style w:type="paragraph" w:styleId="Revision">
    <w:name w:val="Revision"/>
    <w:hidden/>
    <w:uiPriority w:val="99"/>
    <w:semiHidden/>
    <w:rsid w:val="00F82FF2"/>
    <w:rPr>
      <w:sz w:val="18"/>
    </w:rPr>
  </w:style>
  <w:style w:type="character" w:styleId="HeaderChar" w:customStyle="1">
    <w:name w:val="Header Char"/>
    <w:link w:val="Header"/>
    <w:uiPriority w:val="99"/>
    <w:rsid w:val="00C4405B"/>
    <w:rPr>
      <w:sz w:val="18"/>
    </w:rPr>
  </w:style>
  <w:style w:type="paragraph" w:styleId="ListParagraph">
    <w:name w:val="List Paragraph"/>
    <w:basedOn w:val="Normal"/>
    <w:uiPriority w:val="34"/>
    <w:qFormat/>
    <w:rsid w:val="002A7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numbering" Target="numbering.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fontTable" Target="fontTable.xml" Id="rId15" /><Relationship Type="http://schemas.microsoft.com/office/2016/09/relationships/commentsIds" Target="commentsIds.xml" Id="rId10"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footer" Target="foot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7954D-1784-4294-92D0-03663E6B788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JPF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JPF</dc:creator>
  <keywords/>
  <lastModifiedBy>Nguyen Thu Hang</lastModifiedBy>
  <revision>32</revision>
  <lastPrinted>2021-06-28T21:09:00.0000000Z</lastPrinted>
  <dcterms:created xsi:type="dcterms:W3CDTF">2025-06-19T01:56:00.0000000Z</dcterms:created>
  <dcterms:modified xsi:type="dcterms:W3CDTF">2025-06-25T05:01:29.0647322Z</dcterms:modified>
</coreProperties>
</file>